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166BFA">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166BFA">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166BFA">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166BFA">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166BFA">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166BFA">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166BFA">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166BFA">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166BF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166BFA">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73192EC3" w14:textId="77777777" w:rsidR="00BC3073" w:rsidRPr="00A0017E" w:rsidRDefault="000B3D9E" w:rsidP="006361B8">
      <w:pPr>
        <w:keepNext/>
        <w:rPr>
          <w:del w:id="33" w:author="Aude SAINT-SAUVEUR" w:date="2024-09-16T17:27:00Z" w16du:dateUtc="2024-09-16T15:27:00Z"/>
          <w:rFonts w:ascii="Helvetica 55 Roman" w:hAnsi="Helvetica 55 Roman"/>
        </w:rPr>
      </w:pPr>
      <w:del w:id="34" w:author="Aude SAINT-SAUVEUR" w:date="2024-09-16T17:27:00Z" w16du:dateUtc="2024-09-16T15:27:00Z">
        <w:r w:rsidRPr="00A0017E">
          <w:rPr>
            <w:rFonts w:ascii="Helvetica 55 Roman" w:hAnsi="Helvetica 55 Roman"/>
            <w:noProof/>
          </w:rPr>
          <mc:AlternateContent>
            <mc:Choice Requires="wpc">
              <w:drawing>
                <wp:inline distT="0" distB="0" distL="0" distR="0" wp14:anchorId="2823E60D" wp14:editId="043D5A44">
                  <wp:extent cx="5748655" cy="2122805"/>
                  <wp:effectExtent l="0" t="0" r="8890" b="5080"/>
                  <wp:docPr id="492212955" name="Zone de dessin 4922129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67764871"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4421720"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4CEAD" w14:textId="77777777" w:rsidR="00106E48" w:rsidRDefault="00106E48" w:rsidP="007B2775">
                                <w:pPr>
                                  <w:rPr>
                                    <w:del w:id="35" w:author="Aude SAINT-SAUVEUR" w:date="2024-09-16T17:27:00Z" w16du:dateUtc="2024-09-16T15:27:00Z"/>
                                  </w:rPr>
                                </w:pPr>
                                <w:del w:id="36" w:author="Aude SAINT-SAUVEUR" w:date="2024-09-16T17:27:00Z" w16du:dateUtc="2024-09-16T15:27:00Z">
                                  <w:r>
                                    <w:rPr>
                                      <w:rFonts w:ascii="Helvetica 55 Roman" w:hAnsi="Helvetica 55 Roman" w:cs="Helvetica 55 Roman"/>
                                      <w:color w:val="000000"/>
                                      <w:sz w:val="24"/>
                                      <w:szCs w:val="24"/>
                                      <w:lang w:val="en-US"/>
                                    </w:rPr>
                                    <w:delText>PM</w:delText>
                                  </w:r>
                                </w:del>
                              </w:p>
                            </w:txbxContent>
                          </wps:txbx>
                          <wps:bodyPr rot="0" vert="horz" wrap="none" lIns="0" tIns="0" rIns="0" bIns="0" anchor="t" anchorCtr="0">
                            <a:spAutoFit/>
                          </wps:bodyPr>
                        </wps:wsp>
                        <wps:wsp>
                          <wps:cNvPr id="375537605"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3318160"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145033"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2936769"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7904446"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904FB" w14:textId="77777777" w:rsidR="00106E48" w:rsidRDefault="00106E48" w:rsidP="007B2775">
                                <w:pPr>
                                  <w:rPr>
                                    <w:del w:id="37" w:author="Aude SAINT-SAUVEUR" w:date="2024-09-16T17:27:00Z" w16du:dateUtc="2024-09-16T15:27:00Z"/>
                                  </w:rPr>
                                </w:pPr>
                                <w:del w:id="38" w:author="Aude SAINT-SAUVEUR" w:date="2024-09-16T17:27:00Z" w16du:dateUtc="2024-09-16T15:27:00Z">
                                  <w:r>
                                    <w:rPr>
                                      <w:rFonts w:ascii="Helvetica 55 Roman" w:hAnsi="Helvetica 55 Roman" w:cs="Helvetica 55 Roman"/>
                                      <w:color w:val="000000"/>
                                      <w:sz w:val="24"/>
                                      <w:szCs w:val="24"/>
                                      <w:lang w:val="en-US"/>
                                    </w:rPr>
                                    <w:delText>PRE</w:delText>
                                  </w:r>
                                </w:del>
                              </w:p>
                            </w:txbxContent>
                          </wps:txbx>
                          <wps:bodyPr rot="0" vert="horz" wrap="none" lIns="0" tIns="0" rIns="0" bIns="0" anchor="t" anchorCtr="0">
                            <a:spAutoFit/>
                          </wps:bodyPr>
                        </wps:wsp>
                        <wps:wsp>
                          <wps:cNvPr id="75349977"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1150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782323"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8EF7C" w14:textId="77777777" w:rsidR="00106E48" w:rsidRDefault="00106E48" w:rsidP="007B2775">
                                <w:pPr>
                                  <w:rPr>
                                    <w:del w:id="39" w:author="Aude SAINT-SAUVEUR" w:date="2024-09-16T17:27:00Z" w16du:dateUtc="2024-09-16T15:27:00Z"/>
                                  </w:rPr>
                                </w:pPr>
                                <w:del w:id="40" w:author="Aude SAINT-SAUVEUR" w:date="2024-09-16T17:27:00Z" w16du:dateUtc="2024-09-16T15:27:00Z">
                                  <w:r>
                                    <w:rPr>
                                      <w:rFonts w:ascii="Helvetica 55 Roman" w:hAnsi="Helvetica 55 Roman" w:cs="Helvetica 55 Roman"/>
                                      <w:color w:val="000000"/>
                                      <w:sz w:val="24"/>
                                      <w:szCs w:val="24"/>
                                      <w:lang w:val="en-US"/>
                                    </w:rPr>
                                    <w:delText>client final</w:delText>
                                  </w:r>
                                </w:del>
                              </w:p>
                            </w:txbxContent>
                          </wps:txbx>
                          <wps:bodyPr rot="0" vert="horz" wrap="none" lIns="0" tIns="0" rIns="0" bIns="0" anchor="t" anchorCtr="0">
                            <a:spAutoFit/>
                          </wps:bodyPr>
                        </wps:wsp>
                        <wps:wsp>
                          <wps:cNvPr id="32777481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2860809"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E5E46" w14:textId="77777777" w:rsidR="00106E48" w:rsidRDefault="00106E48" w:rsidP="007B2775">
                                <w:pPr>
                                  <w:rPr>
                                    <w:del w:id="41" w:author="Aude SAINT-SAUVEUR" w:date="2024-09-16T17:27:00Z" w16du:dateUtc="2024-09-16T15:27:00Z"/>
                                  </w:rPr>
                                </w:pPr>
                                <w:del w:id="42" w:author="Aude SAINT-SAUVEUR" w:date="2024-09-16T17:27:00Z" w16du:dateUtc="2024-09-16T15:27:00Z">
                                  <w:r>
                                    <w:rPr>
                                      <w:rFonts w:ascii="Calibri" w:hAnsi="Calibri" w:cs="Calibri"/>
                                      <w:color w:val="000000"/>
                                      <w:lang w:val="en-US"/>
                                    </w:rPr>
                                    <w:delText>DTIO</w:delText>
                                  </w:r>
                                </w:del>
                              </w:p>
                            </w:txbxContent>
                          </wps:txbx>
                          <wps:bodyPr rot="0" vert="horz" wrap="none" lIns="0" tIns="0" rIns="0" bIns="0" anchor="t" anchorCtr="0">
                            <a:spAutoFit/>
                          </wps:bodyPr>
                        </wps:wsp>
                        <wps:wsp>
                          <wps:cNvPr id="375598722"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0413496"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9B719" w14:textId="77777777" w:rsidR="00106E48" w:rsidRDefault="00106E48" w:rsidP="007B2775">
                                <w:pPr>
                                  <w:rPr>
                                    <w:del w:id="43" w:author="Aude SAINT-SAUVEUR" w:date="2024-09-16T17:27:00Z" w16du:dateUtc="2024-09-16T15:27:00Z"/>
                                  </w:rPr>
                                </w:pPr>
                                <w:del w:id="44" w:author="Aude SAINT-SAUVEUR" w:date="2024-09-16T17:27:00Z" w16du:dateUtc="2024-09-16T15:27:00Z">
                                  <w:r>
                                    <w:rPr>
                                      <w:rFonts w:ascii="Calibri" w:hAnsi="Calibri" w:cs="Calibri"/>
                                      <w:color w:val="000000"/>
                                      <w:lang w:val="en-US"/>
                                    </w:rPr>
                                    <w:delText>PTO</w:delText>
                                  </w:r>
                                </w:del>
                              </w:p>
                            </w:txbxContent>
                          </wps:txbx>
                          <wps:bodyPr rot="0" vert="horz" wrap="none" lIns="0" tIns="0" rIns="0" bIns="0" anchor="t" anchorCtr="0">
                            <a:spAutoFit/>
                          </wps:bodyPr>
                        </wps:wsp>
                        <wps:wsp>
                          <wps:cNvPr id="934098848"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0625000"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04455421"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50320876"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068497901"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751585733"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1FB8" w14:textId="77777777" w:rsidR="00106E48" w:rsidRDefault="00E97C2E" w:rsidP="007B2775">
                                <w:pPr>
                                  <w:rPr>
                                    <w:del w:id="45" w:author="Aude SAINT-SAUVEUR" w:date="2024-09-16T17:27:00Z" w16du:dateUtc="2024-09-16T15:27:00Z"/>
                                  </w:rPr>
                                </w:pPr>
                                <w:del w:id="46" w:author="Aude SAINT-SAUVEUR" w:date="2024-09-16T17:27:00Z" w16du:dateUtc="2024-09-16T15:27:00Z">
                                  <w:r>
                                    <w:rPr>
                                      <w:rFonts w:ascii="Calibri" w:hAnsi="Calibri" w:cs="Calibri"/>
                                      <w:color w:val="000000"/>
                                      <w:sz w:val="24"/>
                                      <w:szCs w:val="24"/>
                                      <w:lang w:val="en-US"/>
                                    </w:rPr>
                                    <w:delText>FTTE passif PM</w:delText>
                                  </w:r>
                                </w:del>
                              </w:p>
                            </w:txbxContent>
                          </wps:txbx>
                          <wps:bodyPr rot="0" vert="horz" wrap="none" lIns="0" tIns="0" rIns="0" bIns="0" anchor="t" anchorCtr="0">
                            <a:spAutoFit/>
                          </wps:bodyPr>
                        </wps:wsp>
                        <wps:wsp>
                          <wps:cNvPr id="912748483"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5709D" w14:textId="77777777" w:rsidR="00106E48" w:rsidRDefault="00106E48" w:rsidP="007B2775">
                                <w:pPr>
                                  <w:rPr>
                                    <w:del w:id="47" w:author="Aude SAINT-SAUVEUR" w:date="2024-09-16T17:27:00Z" w16du:dateUtc="2024-09-16T15:27:00Z"/>
                                  </w:rPr>
                                </w:pPr>
                                <w:del w:id="48" w:author="Aude SAINT-SAUVEUR" w:date="2024-09-16T17:27:00Z" w16du:dateUtc="2024-09-16T15:27:00Z">
                                  <w:r>
                                    <w:rPr>
                                      <w:rFonts w:ascii="Calibri" w:hAnsi="Calibri" w:cs="Calibri"/>
                                      <w:color w:val="000000"/>
                                      <w:lang w:val="en-US"/>
                                    </w:rPr>
                                    <w:delText>Offre FTTH</w:delText>
                                  </w:r>
                                </w:del>
                              </w:p>
                            </w:txbxContent>
                          </wps:txbx>
                          <wps:bodyPr rot="0" vert="horz" wrap="none" lIns="0" tIns="0" rIns="0" bIns="0" anchor="t" anchorCtr="0">
                            <a:spAutoFit/>
                          </wps:bodyPr>
                        </wps:wsp>
                        <wps:wsp>
                          <wps:cNvPr id="125150034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4441900"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EE53B" w14:textId="77777777" w:rsidR="00106E48" w:rsidRDefault="00106E48" w:rsidP="007B2775">
                                <w:pPr>
                                  <w:rPr>
                                    <w:del w:id="49" w:author="Aude SAINT-SAUVEUR" w:date="2024-09-16T17:27:00Z" w16du:dateUtc="2024-09-16T15:27:00Z"/>
                                  </w:rPr>
                                </w:pPr>
                                <w:del w:id="50" w:author="Aude SAINT-SAUVEUR" w:date="2024-09-16T17:27:00Z" w16du:dateUtc="2024-09-16T15:27:00Z">
                                  <w:r>
                                    <w:rPr>
                                      <w:rFonts w:ascii="Helvetica 55 Roman" w:hAnsi="Helvetica 55 Roman" w:cs="Helvetica 55 Roman"/>
                                      <w:color w:val="000000"/>
                                      <w:sz w:val="24"/>
                                      <w:szCs w:val="24"/>
                                      <w:lang w:val="en-US"/>
                                    </w:rPr>
                                    <w:delText>PA</w:delText>
                                  </w:r>
                                  <w:r w:rsidR="007B2775">
                                    <w:rPr>
                                      <w:rFonts w:ascii="Helvetica 55 Roman" w:hAnsi="Helvetica 55 Roman" w:cs="Helvetica 55 Roman"/>
                                      <w:color w:val="000000"/>
                                      <w:sz w:val="24"/>
                                      <w:szCs w:val="24"/>
                                      <w:lang w:val="en-US"/>
                                    </w:rPr>
                                    <w:delText>*</w:delText>
                                  </w:r>
                                </w:del>
                              </w:p>
                            </w:txbxContent>
                          </wps:txbx>
                          <wps:bodyPr rot="0" vert="horz" wrap="none" lIns="0" tIns="0" rIns="0" bIns="0" anchor="t" anchorCtr="0">
                            <a:spAutoFit/>
                          </wps:bodyPr>
                        </wps:wsp>
                        <wps:wsp>
                          <wps:cNvPr id="1619251194"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69558420"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0076994"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698664"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14935"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80246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6373591"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B799A" w14:textId="77777777" w:rsidR="00106E48" w:rsidRDefault="00106E48" w:rsidP="007B2775">
                                <w:pPr>
                                  <w:rPr>
                                    <w:del w:id="51" w:author="Aude SAINT-SAUVEUR" w:date="2024-09-16T17:27:00Z" w16du:dateUtc="2024-09-16T15:27:00Z"/>
                                  </w:rPr>
                                </w:pPr>
                                <w:del w:id="52" w:author="Aude SAINT-SAUVEUR" w:date="2024-09-16T17:27:00Z" w16du:dateUtc="2024-09-16T15:27:00Z">
                                  <w:r>
                                    <w:rPr>
                                      <w:rFonts w:ascii="Calibri" w:hAnsi="Calibri" w:cs="Calibri"/>
                                      <w:color w:val="000000"/>
                                      <w:lang w:val="en-US"/>
                                    </w:rPr>
                                    <w:delText xml:space="preserve">cordon </w:delText>
                                  </w:r>
                                </w:del>
                              </w:p>
                            </w:txbxContent>
                          </wps:txbx>
                          <wps:bodyPr rot="0" vert="horz" wrap="none" lIns="0" tIns="0" rIns="0" bIns="0" anchor="t" anchorCtr="0">
                            <a:spAutoFit/>
                          </wps:bodyPr>
                        </wps:wsp>
                        <wps:wsp>
                          <wps:cNvPr id="1131784806"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DAED" w14:textId="77777777" w:rsidR="00106E48" w:rsidRDefault="00106E48" w:rsidP="007B2775">
                                <w:pPr>
                                  <w:rPr>
                                    <w:del w:id="53" w:author="Aude SAINT-SAUVEUR" w:date="2024-09-16T17:27:00Z" w16du:dateUtc="2024-09-16T15:27:00Z"/>
                                  </w:rPr>
                                </w:pPr>
                                <w:del w:id="54" w:author="Aude SAINT-SAUVEUR" w:date="2024-09-16T17:27:00Z" w16du:dateUtc="2024-09-16T15:27:00Z">
                                  <w:r>
                                    <w:rPr>
                                      <w:rFonts w:ascii="Calibri" w:hAnsi="Calibri" w:cs="Calibri"/>
                                      <w:color w:val="000000"/>
                                      <w:lang w:val="en-US"/>
                                    </w:rPr>
                                    <w:delText>o</w:delText>
                                  </w:r>
                                </w:del>
                              </w:p>
                            </w:txbxContent>
                          </wps:txbx>
                          <wps:bodyPr rot="0" vert="horz" wrap="none" lIns="0" tIns="0" rIns="0" bIns="0" anchor="t" anchorCtr="0">
                            <a:spAutoFit/>
                          </wps:bodyPr>
                        </wps:wsp>
                        <wps:wsp>
                          <wps:cNvPr id="1790393112"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FB5D7" w14:textId="77777777" w:rsidR="00106E48" w:rsidRDefault="00106E48" w:rsidP="007B2775">
                                <w:pPr>
                                  <w:rPr>
                                    <w:del w:id="55" w:author="Aude SAINT-SAUVEUR" w:date="2024-09-16T17:27:00Z" w16du:dateUtc="2024-09-16T15:27:00Z"/>
                                  </w:rPr>
                                </w:pPr>
                                <w:del w:id="56" w:author="Aude SAINT-SAUVEUR" w:date="2024-09-16T17:27:00Z" w16du:dateUtc="2024-09-16T15:27:00Z">
                                  <w:r>
                                    <w:rPr>
                                      <w:rFonts w:ascii="Calibri" w:hAnsi="Calibri" w:cs="Calibri"/>
                                      <w:color w:val="000000"/>
                                      <w:lang w:val="en-US"/>
                                    </w:rPr>
                                    <w:delText xml:space="preserve">ptique </w:delText>
                                  </w:r>
                                </w:del>
                              </w:p>
                            </w:txbxContent>
                          </wps:txbx>
                          <wps:bodyPr rot="0" vert="horz" wrap="none" lIns="0" tIns="0" rIns="0" bIns="0" anchor="t" anchorCtr="0">
                            <a:spAutoFit/>
                          </wps:bodyPr>
                        </wps:wsp>
                        <wps:wsp>
                          <wps:cNvPr id="2017162175"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EC313" w14:textId="77777777" w:rsidR="00106E48" w:rsidRDefault="00106E48" w:rsidP="007B2775">
                                <w:pPr>
                                  <w:rPr>
                                    <w:del w:id="57" w:author="Aude SAINT-SAUVEUR" w:date="2024-09-16T17:27:00Z" w16du:dateUtc="2024-09-16T15:27:00Z"/>
                                  </w:rPr>
                                </w:pPr>
                                <w:del w:id="58" w:author="Aude SAINT-SAUVEUR" w:date="2024-09-16T17:27:00Z" w16du:dateUtc="2024-09-16T15:27:00Z">
                                  <w:r>
                                    <w:rPr>
                                      <w:rFonts w:ascii="Calibri" w:hAnsi="Calibri" w:cs="Calibri"/>
                                      <w:color w:val="000000"/>
                                      <w:lang w:val="en-US"/>
                                    </w:rPr>
                                    <w:delText>sécurisé</w:delText>
                                  </w:r>
                                </w:del>
                              </w:p>
                            </w:txbxContent>
                          </wps:txbx>
                          <wps:bodyPr rot="0" vert="horz" wrap="none" lIns="0" tIns="0" rIns="0" bIns="0" anchor="t" anchorCtr="0">
                            <a:spAutoFit/>
                          </wps:bodyPr>
                        </wps:wsp>
                        <wps:wsp>
                          <wps:cNvPr id="1933434787"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0BEF" w14:textId="77777777" w:rsidR="007B2775" w:rsidRDefault="007B2775" w:rsidP="007B2775">
                                <w:pPr>
                                  <w:rPr>
                                    <w:del w:id="59" w:author="Aude SAINT-SAUVEUR" w:date="2024-09-16T17:27:00Z" w16du:dateUtc="2024-09-16T15:27:00Z"/>
                                  </w:rPr>
                                </w:pPr>
                                <w:del w:id="60" w:author="Aude SAINT-SAUVEUR" w:date="2024-09-16T17:27:00Z" w16du:dateUtc="2024-09-16T15:27:00Z">
                                  <w:r>
                                    <w:rPr>
                                      <w:rFonts w:ascii="Calibri" w:hAnsi="Calibri" w:cs="Calibri"/>
                                      <w:color w:val="000000"/>
                                      <w:sz w:val="24"/>
                                      <w:szCs w:val="24"/>
                                      <w:lang w:val="en-US"/>
                                    </w:rPr>
                                    <w:delText>* ou équivalent</w:delText>
                                  </w:r>
                                </w:del>
                              </w:p>
                            </w:txbxContent>
                          </wps:txbx>
                          <wps:bodyPr rot="0" vert="horz" wrap="square" lIns="0" tIns="0" rIns="0" bIns="0" anchor="t" anchorCtr="0">
                            <a:noAutofit/>
                          </wps:bodyPr>
                        </wps:wsp>
                      </wpc:wpc>
                    </a:graphicData>
                  </a:graphic>
                </wp:inline>
              </w:drawing>
            </mc:Choice>
            <mc:Fallback>
              <w:pict>
                <v:group w14:anchorId="2823E60D" id="Zone de dessin 492212955"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" filled="f" stroked="f">
                    <v:textbox style="mso-fit-shape-to-text:t" inset="0,0,0,0">
                      <w:txbxContent>
                        <w:p w14:paraId="2674CEAD" w14:textId="77777777" w:rsidR="00106E48" w:rsidRDefault="00106E48" w:rsidP="007B2775">
                          <w:pPr>
                            <w:rPr>
                              <w:del w:id="61" w:author="Aude SAINT-SAUVEUR" w:date="2024-09-16T17:27:00Z" w16du:dateUtc="2024-09-16T15:27:00Z"/>
                            </w:rPr>
                          </w:pPr>
                          <w:del w:id="62" w:author="Aude SAINT-SAUVEUR" w:date="2024-09-16T17:27:00Z" w16du:dateUtc="2024-09-16T15:27:00Z">
                            <w:r>
                              <w:rPr>
                                <w:rFonts w:ascii="Helvetica 55 Roman" w:hAnsi="Helvetica 55 Roman" w:cs="Helvetica 55 Roman"/>
                                <w:color w:val="000000"/>
                                <w:sz w:val="24"/>
                                <w:szCs w:val="24"/>
                                <w:lang w:val="en-US"/>
                              </w:rPr>
                              <w:delText>PM</w:delText>
                            </w:r>
                          </w:del>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" filled="f" stroked="f">
                    <v:textbox style="mso-fit-shape-to-text:t" inset="0,0,0,0">
                      <w:txbxContent>
                        <w:p w14:paraId="58C904FB" w14:textId="77777777" w:rsidR="00106E48" w:rsidRDefault="00106E48" w:rsidP="007B2775">
                          <w:pPr>
                            <w:rPr>
                              <w:del w:id="63" w:author="Aude SAINT-SAUVEUR" w:date="2024-09-16T17:27:00Z" w16du:dateUtc="2024-09-16T15:27:00Z"/>
                            </w:rPr>
                          </w:pPr>
                          <w:del w:id="64" w:author="Aude SAINT-SAUVEUR" w:date="2024-09-16T17:27:00Z" w16du:dateUtc="2024-09-16T15:27:00Z">
                            <w:r>
                              <w:rPr>
                                <w:rFonts w:ascii="Helvetica 55 Roman" w:hAnsi="Helvetica 55 Roman" w:cs="Helvetica 55 Roman"/>
                                <w:color w:val="000000"/>
                                <w:sz w:val="24"/>
                                <w:szCs w:val="24"/>
                                <w:lang w:val="en-US"/>
                              </w:rPr>
                              <w:delText>PRE</w:delText>
                            </w:r>
                          </w:del>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" filled="f" stroked="f">
                    <v:textbox style="mso-fit-shape-to-text:t" inset="0,0,0,0">
                      <w:txbxContent>
                        <w:p w14:paraId="1478EF7C" w14:textId="77777777" w:rsidR="00106E48" w:rsidRDefault="00106E48" w:rsidP="007B2775">
                          <w:pPr>
                            <w:rPr>
                              <w:del w:id="65" w:author="Aude SAINT-SAUVEUR" w:date="2024-09-16T17:27:00Z" w16du:dateUtc="2024-09-16T15:27:00Z"/>
                            </w:rPr>
                          </w:pPr>
                          <w:del w:id="66" w:author="Aude SAINT-SAUVEUR" w:date="2024-09-16T17:27:00Z" w16du:dateUtc="2024-09-16T15:27:00Z">
                            <w:r>
                              <w:rPr>
                                <w:rFonts w:ascii="Helvetica 55 Roman" w:hAnsi="Helvetica 55 Roman" w:cs="Helvetica 55 Roman"/>
                                <w:color w:val="000000"/>
                                <w:sz w:val="24"/>
                                <w:szCs w:val="24"/>
                                <w:lang w:val="en-US"/>
                              </w:rPr>
                              <w:delText>client final</w:delText>
                            </w:r>
                          </w:del>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" filled="f" stroked="f">
                    <v:textbox style="mso-fit-shape-to-text:t" inset="0,0,0,0">
                      <w:txbxContent>
                        <w:p w14:paraId="45CE5E46" w14:textId="77777777" w:rsidR="00106E48" w:rsidRDefault="00106E48" w:rsidP="007B2775">
                          <w:pPr>
                            <w:rPr>
                              <w:del w:id="67" w:author="Aude SAINT-SAUVEUR" w:date="2024-09-16T17:27:00Z" w16du:dateUtc="2024-09-16T15:27:00Z"/>
                            </w:rPr>
                          </w:pPr>
                          <w:del w:id="68" w:author="Aude SAINT-SAUVEUR" w:date="2024-09-16T17:27:00Z" w16du:dateUtc="2024-09-16T15:27:00Z">
                            <w:r>
                              <w:rPr>
                                <w:rFonts w:ascii="Calibri" w:hAnsi="Calibri" w:cs="Calibri"/>
                                <w:color w:val="000000"/>
                                <w:lang w:val="en-US"/>
                              </w:rPr>
                              <w:delText>DTIO</w:delText>
                            </w:r>
                          </w:del>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" filled="f" stroked="f">
                    <v:textbox style="mso-fit-shape-to-text:t" inset="0,0,0,0">
                      <w:txbxContent>
                        <w:p w14:paraId="3839B719" w14:textId="77777777" w:rsidR="00106E48" w:rsidRDefault="00106E48" w:rsidP="007B2775">
                          <w:pPr>
                            <w:rPr>
                              <w:del w:id="69" w:author="Aude SAINT-SAUVEUR" w:date="2024-09-16T17:27:00Z" w16du:dateUtc="2024-09-16T15:27:00Z"/>
                            </w:rPr>
                          </w:pPr>
                          <w:del w:id="70" w:author="Aude SAINT-SAUVEUR" w:date="2024-09-16T17:27:00Z" w16du:dateUtc="2024-09-16T15:27:00Z">
                            <w:r>
                              <w:rPr>
                                <w:rFonts w:ascii="Calibri" w:hAnsi="Calibri" w:cs="Calibri"/>
                                <w:color w:val="000000"/>
                                <w:lang w:val="en-US"/>
                              </w:rPr>
                              <w:delText>PTO</w:delText>
                            </w:r>
                          </w:del>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" filled="f" stroked="f">
                    <v:textbox style="mso-fit-shape-to-text:t" inset="0,0,0,0">
                      <w:txbxContent>
                        <w:p w14:paraId="30641FB8" w14:textId="77777777" w:rsidR="00106E48" w:rsidRDefault="00E97C2E" w:rsidP="007B2775">
                          <w:pPr>
                            <w:rPr>
                              <w:del w:id="71" w:author="Aude SAINT-SAUVEUR" w:date="2024-09-16T17:27:00Z" w16du:dateUtc="2024-09-16T15:27:00Z"/>
                            </w:rPr>
                          </w:pPr>
                          <w:del w:id="72" w:author="Aude SAINT-SAUVEUR" w:date="2024-09-16T17:27:00Z" w16du:dateUtc="2024-09-16T15:27:00Z">
                            <w:r>
                              <w:rPr>
                                <w:rFonts w:ascii="Calibri" w:hAnsi="Calibri" w:cs="Calibri"/>
                                <w:color w:val="000000"/>
                                <w:sz w:val="24"/>
                                <w:szCs w:val="24"/>
                                <w:lang w:val="en-US"/>
                              </w:rPr>
                              <w:delText>FTTE passif PM</w:delText>
                            </w:r>
                          </w:del>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" filled="f" stroked="f">
                    <v:textbox style="mso-fit-shape-to-text:t" inset="0,0,0,0">
                      <w:txbxContent>
                        <w:p w14:paraId="01C5709D" w14:textId="77777777" w:rsidR="00106E48" w:rsidRDefault="00106E48" w:rsidP="007B2775">
                          <w:pPr>
                            <w:rPr>
                              <w:del w:id="73" w:author="Aude SAINT-SAUVEUR" w:date="2024-09-16T17:27:00Z" w16du:dateUtc="2024-09-16T15:27:00Z"/>
                            </w:rPr>
                          </w:pPr>
                          <w:del w:id="74" w:author="Aude SAINT-SAUVEUR" w:date="2024-09-16T17:27:00Z" w16du:dateUtc="2024-09-16T15:27:00Z">
                            <w:r>
                              <w:rPr>
                                <w:rFonts w:ascii="Calibri" w:hAnsi="Calibri" w:cs="Calibri"/>
                                <w:color w:val="000000"/>
                                <w:lang w:val="en-US"/>
                              </w:rPr>
                              <w:delText>Offre FTTH</w:delText>
                            </w:r>
                          </w:del>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" filled="f" stroked="f">
                    <v:textbox style="mso-fit-shape-to-text:t" inset="0,0,0,0">
                      <w:txbxContent>
                        <w:p w14:paraId="10FEE53B" w14:textId="77777777" w:rsidR="00106E48" w:rsidRDefault="00106E48" w:rsidP="007B2775">
                          <w:pPr>
                            <w:rPr>
                              <w:del w:id="75" w:author="Aude SAINT-SAUVEUR" w:date="2024-09-16T17:27:00Z" w16du:dateUtc="2024-09-16T15:27:00Z"/>
                            </w:rPr>
                          </w:pPr>
                          <w:del w:id="76" w:author="Aude SAINT-SAUVEUR" w:date="2024-09-16T17:27:00Z" w16du:dateUtc="2024-09-16T15:27:00Z">
                            <w:r>
                              <w:rPr>
                                <w:rFonts w:ascii="Helvetica 55 Roman" w:hAnsi="Helvetica 55 Roman" w:cs="Helvetica 55 Roman"/>
                                <w:color w:val="000000"/>
                                <w:sz w:val="24"/>
                                <w:szCs w:val="24"/>
                                <w:lang w:val="en-US"/>
                              </w:rPr>
                              <w:delText>PA</w:delText>
                            </w:r>
                            <w:r w:rsidR="007B2775">
                              <w:rPr>
                                <w:rFonts w:ascii="Helvetica 55 Roman" w:hAnsi="Helvetica 55 Roman" w:cs="Helvetica 55 Roman"/>
                                <w:color w:val="000000"/>
                                <w:sz w:val="24"/>
                                <w:szCs w:val="24"/>
                                <w:lang w:val="en-US"/>
                              </w:rPr>
                              <w:delText>*</w:delText>
                            </w:r>
                          </w:del>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" filled="f" stroked="f">
                    <v:textbox style="mso-fit-shape-to-text:t" inset="0,0,0,0">
                      <w:txbxContent>
                        <w:p w14:paraId="083B799A" w14:textId="77777777" w:rsidR="00106E48" w:rsidRDefault="00106E48" w:rsidP="007B2775">
                          <w:pPr>
                            <w:rPr>
                              <w:del w:id="77" w:author="Aude SAINT-SAUVEUR" w:date="2024-09-16T17:27:00Z" w16du:dateUtc="2024-09-16T15:27:00Z"/>
                            </w:rPr>
                          </w:pPr>
                          <w:del w:id="78" w:author="Aude SAINT-SAUVEUR" w:date="2024-09-16T17:27:00Z" w16du:dateUtc="2024-09-16T15:27:00Z">
                            <w:r>
                              <w:rPr>
                                <w:rFonts w:ascii="Calibri" w:hAnsi="Calibri" w:cs="Calibri"/>
                                <w:color w:val="000000"/>
                                <w:lang w:val="en-US"/>
                              </w:rPr>
                              <w:delText xml:space="preserve">cordon </w:delText>
                            </w:r>
                          </w:del>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" filled="f" stroked="f">
                    <v:textbox style="mso-fit-shape-to-text:t" inset="0,0,0,0">
                      <w:txbxContent>
                        <w:p w14:paraId="6E3CDAED" w14:textId="77777777" w:rsidR="00106E48" w:rsidRDefault="00106E48" w:rsidP="007B2775">
                          <w:pPr>
                            <w:rPr>
                              <w:del w:id="79" w:author="Aude SAINT-SAUVEUR" w:date="2024-09-16T17:27:00Z" w16du:dateUtc="2024-09-16T15:27:00Z"/>
                            </w:rPr>
                          </w:pPr>
                          <w:del w:id="80" w:author="Aude SAINT-SAUVEUR" w:date="2024-09-16T17:27:00Z" w16du:dateUtc="2024-09-16T15:27:00Z">
                            <w:r>
                              <w:rPr>
                                <w:rFonts w:ascii="Calibri" w:hAnsi="Calibri" w:cs="Calibri"/>
                                <w:color w:val="000000"/>
                                <w:lang w:val="en-US"/>
                              </w:rPr>
                              <w:delText>o</w:delText>
                            </w:r>
                          </w:del>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" filled="f" stroked="f">
                    <v:textbox style="mso-fit-shape-to-text:t" inset="0,0,0,0">
                      <w:txbxContent>
                        <w:p w14:paraId="505FB5D7" w14:textId="77777777" w:rsidR="00106E48" w:rsidRDefault="00106E48" w:rsidP="007B2775">
                          <w:pPr>
                            <w:rPr>
                              <w:del w:id="81" w:author="Aude SAINT-SAUVEUR" w:date="2024-09-16T17:27:00Z" w16du:dateUtc="2024-09-16T15:27:00Z"/>
                            </w:rPr>
                          </w:pPr>
                          <w:del w:id="82" w:author="Aude SAINT-SAUVEUR" w:date="2024-09-16T17:27:00Z" w16du:dateUtc="2024-09-16T15:27:00Z">
                            <w:r>
                              <w:rPr>
                                <w:rFonts w:ascii="Calibri" w:hAnsi="Calibri" w:cs="Calibri"/>
                                <w:color w:val="000000"/>
                                <w:lang w:val="en-US"/>
                              </w:rPr>
                              <w:delText xml:space="preserve">ptique </w:delText>
                            </w:r>
                          </w:del>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" filled="f" stroked="f">
                    <v:textbox style="mso-fit-shape-to-text:t" inset="0,0,0,0">
                      <w:txbxContent>
                        <w:p w14:paraId="798EC313" w14:textId="77777777" w:rsidR="00106E48" w:rsidRDefault="00106E48" w:rsidP="007B2775">
                          <w:pPr>
                            <w:rPr>
                              <w:del w:id="83" w:author="Aude SAINT-SAUVEUR" w:date="2024-09-16T17:27:00Z" w16du:dateUtc="2024-09-16T15:27:00Z"/>
                            </w:rPr>
                          </w:pPr>
                          <w:del w:id="84" w:author="Aude SAINT-SAUVEUR" w:date="2024-09-16T17:27:00Z" w16du:dateUtc="2024-09-16T15:27:00Z">
                            <w:r>
                              <w:rPr>
                                <w:rFonts w:ascii="Calibri" w:hAnsi="Calibri" w:cs="Calibri"/>
                                <w:color w:val="000000"/>
                                <w:lang w:val="en-US"/>
                              </w:rPr>
                              <w:delText>sécurisé</w:delText>
                            </w:r>
                          </w:del>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" filled="f" stroked="f">
                    <v:textbox inset="0,0,0,0">
                      <w:txbxContent>
                        <w:p w14:paraId="1D730BEF" w14:textId="77777777" w:rsidR="007B2775" w:rsidRDefault="007B2775" w:rsidP="007B2775">
                          <w:pPr>
                            <w:rPr>
                              <w:del w:id="85" w:author="Aude SAINT-SAUVEUR" w:date="2024-09-16T17:27:00Z" w16du:dateUtc="2024-09-16T15:27:00Z"/>
                            </w:rPr>
                          </w:pPr>
                          <w:del w:id="86" w:author="Aude SAINT-SAUVEUR" w:date="2024-09-16T17:27:00Z" w16du:dateUtc="2024-09-16T15:27:00Z">
                            <w:r>
                              <w:rPr>
                                <w:rFonts w:ascii="Calibri" w:hAnsi="Calibri" w:cs="Calibri"/>
                                <w:color w:val="000000"/>
                                <w:sz w:val="24"/>
                                <w:szCs w:val="24"/>
                                <w:lang w:val="en-US"/>
                              </w:rPr>
                              <w:delText>* ou équivalent</w:delText>
                            </w:r>
                          </w:del>
                        </w:p>
                      </w:txbxContent>
                    </v:textbox>
                  </v:rect>
                  <w10:anchorlock/>
                </v:group>
              </w:pict>
            </mc:Fallback>
          </mc:AlternateContent>
        </w:r>
      </w:del>
    </w:p>
    <w:p w14:paraId="3C49FF99" w14:textId="77777777" w:rsidR="00BC3073" w:rsidRPr="00A0017E" w:rsidRDefault="000B3D9E" w:rsidP="006361B8">
      <w:pPr>
        <w:keepNext/>
        <w:rPr>
          <w:ins w:id="87" w:author="Aude SAINT-SAUVEUR" w:date="2024-09-16T17:27:00Z" w16du:dateUtc="2024-09-16T15:27:00Z"/>
          <w:rFonts w:ascii="Helvetica 55 Roman" w:hAnsi="Helvetica 55 Roman"/>
        </w:rPr>
      </w:pPr>
      <w:ins w:id="88" w:author="Aude SAINT-SAUVEUR" w:date="2024-09-16T17:27:00Z" w16du:dateUtc="2024-09-16T15:27:00Z">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292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pPr>
                                  <w:rPr>
                                    <w:ins w:id="89" w:author="Aude SAINT-SAUVEUR" w:date="2024-09-16T17:27:00Z" w16du:dateUtc="2024-09-16T15:27:00Z"/>
                                  </w:rPr>
                                </w:pPr>
                                <w:ins w:id="90" w:author="Aude SAINT-SAUVEUR" w:date="2024-09-16T17:27:00Z" w16du:dateUtc="2024-09-16T15:27:00Z">
                                  <w:r>
                                    <w:rPr>
                                      <w:rFonts w:ascii="Helvetica 55 Roman" w:hAnsi="Helvetica 55 Roman" w:cs="Helvetica 55 Roman"/>
                                      <w:color w:val="000000"/>
                                      <w:sz w:val="24"/>
                                      <w:szCs w:val="24"/>
                                      <w:lang w:val="en-US"/>
                                    </w:rPr>
                                    <w:t>PM</w:t>
                                  </w:r>
                                </w:ins>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3136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pPr>
                                  <w:rPr>
                                    <w:ins w:id="91" w:author="Aude SAINT-SAUVEUR" w:date="2024-09-16T17:27:00Z" w16du:dateUtc="2024-09-16T15:27:00Z"/>
                                  </w:rPr>
                                </w:pPr>
                                <w:ins w:id="92" w:author="Aude SAINT-SAUVEUR" w:date="2024-09-16T17:27:00Z" w16du:dateUtc="2024-09-16T15:27:00Z">
                                  <w:r>
                                    <w:rPr>
                                      <w:rFonts w:ascii="Helvetica 55 Roman" w:hAnsi="Helvetica 55 Roman" w:cs="Helvetica 55 Roman"/>
                                      <w:color w:val="000000"/>
                                      <w:sz w:val="24"/>
                                      <w:szCs w:val="24"/>
                                      <w:lang w:val="en-US"/>
                                    </w:rPr>
                                    <w:t>PRE</w:t>
                                  </w:r>
                                </w:ins>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7818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pPr>
                                  <w:rPr>
                                    <w:ins w:id="93" w:author="Aude SAINT-SAUVEUR" w:date="2024-09-16T17:27:00Z" w16du:dateUtc="2024-09-16T15:27:00Z"/>
                                  </w:rPr>
                                </w:pPr>
                                <w:ins w:id="94" w:author="Aude SAINT-SAUVEUR" w:date="2024-09-16T17:27:00Z" w16du:dateUtc="2024-09-16T15:27:00Z">
                                  <w:r>
                                    <w:rPr>
                                      <w:rFonts w:ascii="Helvetica 55 Roman" w:hAnsi="Helvetica 55 Roman" w:cs="Helvetica 55 Roman"/>
                                      <w:color w:val="000000"/>
                                      <w:sz w:val="24"/>
                                      <w:szCs w:val="24"/>
                                      <w:lang w:val="en-US"/>
                                    </w:rPr>
                                    <w:t>client final</w:t>
                                  </w:r>
                                </w:ins>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pPr>
                                  <w:rPr>
                                    <w:ins w:id="95" w:author="Aude SAINT-SAUVEUR" w:date="2024-09-16T17:27:00Z" w16du:dateUtc="2024-09-16T15:27:00Z"/>
                                  </w:rPr>
                                </w:pPr>
                                <w:ins w:id="96" w:author="Aude SAINT-SAUVEUR" w:date="2024-09-16T17:27:00Z" w16du:dateUtc="2024-09-16T15:27:00Z">
                                  <w:r>
                                    <w:rPr>
                                      <w:rFonts w:ascii="Calibri" w:hAnsi="Calibri" w:cs="Calibri"/>
                                      <w:color w:val="000000"/>
                                      <w:lang w:val="en-US"/>
                                    </w:rPr>
                                    <w:t>DTIO</w:t>
                                  </w:r>
                                </w:ins>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pPr>
                                  <w:rPr>
                                    <w:ins w:id="97" w:author="Aude SAINT-SAUVEUR" w:date="2024-09-16T17:27:00Z" w16du:dateUtc="2024-09-16T15:27:00Z"/>
                                  </w:rPr>
                                </w:pPr>
                                <w:ins w:id="98" w:author="Aude SAINT-SAUVEUR" w:date="2024-09-16T17:27:00Z" w16du:dateUtc="2024-09-16T15:27:00Z">
                                  <w:r>
                                    <w:rPr>
                                      <w:rFonts w:ascii="Calibri" w:hAnsi="Calibri" w:cs="Calibri"/>
                                      <w:color w:val="000000"/>
                                      <w:lang w:val="en-US"/>
                                    </w:rPr>
                                    <w:t>PTO</w:t>
                                  </w:r>
                                </w:ins>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pPr>
                                  <w:rPr>
                                    <w:ins w:id="99" w:author="Aude SAINT-SAUVEUR" w:date="2024-09-16T17:27:00Z" w16du:dateUtc="2024-09-16T15:27:00Z"/>
                                  </w:rPr>
                                </w:pPr>
                                <w:ins w:id="100" w:author="Aude SAINT-SAUVEUR" w:date="2024-09-16T17:27:00Z" w16du:dateUtc="2024-09-16T15:27:00Z">
                                  <w:r>
                                    <w:rPr>
                                      <w:rFonts w:ascii="Calibri" w:hAnsi="Calibri" w:cs="Calibri"/>
                                      <w:color w:val="000000"/>
                                      <w:sz w:val="24"/>
                                      <w:szCs w:val="24"/>
                                      <w:lang w:val="en-US"/>
                                    </w:rPr>
                                    <w:t>FTTE passif PM</w:t>
                                  </w:r>
                                </w:ins>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Pr>
                                  <w:rPr>
                                    <w:ins w:id="101" w:author="Aude SAINT-SAUVEUR" w:date="2024-09-16T17:27:00Z" w16du:dateUtc="2024-09-16T15:27:00Z"/>
                                  </w:rPr>
                                </w:pPr>
                                <w:ins w:id="102" w:author="Aude SAINT-SAUVEUR" w:date="2024-09-16T17:27:00Z" w16du:dateUtc="2024-09-16T15:27:00Z">
                                  <w:r>
                                    <w:rPr>
                                      <w:rFonts w:ascii="Calibri" w:hAnsi="Calibri" w:cs="Calibri"/>
                                      <w:color w:val="000000"/>
                                      <w:lang w:val="en-US"/>
                                    </w:rPr>
                                    <w:t>Offre FTTH</w:t>
                                  </w:r>
                                </w:ins>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628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pPr>
                                  <w:rPr>
                                    <w:ins w:id="103" w:author="Aude SAINT-SAUVEUR" w:date="2024-09-16T17:27:00Z" w16du:dateUtc="2024-09-16T15:27:00Z"/>
                                  </w:rPr>
                                </w:pPr>
                                <w:ins w:id="104" w:author="Aude SAINT-SAUVEUR" w:date="2024-09-16T17:27:00Z" w16du:dateUtc="2024-09-16T15:27:00Z">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ins>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pPr>
                                  <w:rPr>
                                    <w:ins w:id="105" w:author="Aude SAINT-SAUVEUR" w:date="2024-09-16T17:27:00Z" w16du:dateUtc="2024-09-16T15:27:00Z"/>
                                  </w:rPr>
                                </w:pPr>
                                <w:ins w:id="106" w:author="Aude SAINT-SAUVEUR" w:date="2024-09-16T17:27:00Z" w16du:dateUtc="2024-09-16T15:27:00Z">
                                  <w:r>
                                    <w:rPr>
                                      <w:rFonts w:ascii="Calibri" w:hAnsi="Calibri" w:cs="Calibri"/>
                                      <w:color w:val="000000"/>
                                      <w:lang w:val="en-US"/>
                                    </w:rPr>
                                    <w:t xml:space="preserve">cordon </w:t>
                                  </w:r>
                                </w:ins>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pPr>
                                  <w:rPr>
                                    <w:ins w:id="107" w:author="Aude SAINT-SAUVEUR" w:date="2024-09-16T17:27:00Z" w16du:dateUtc="2024-09-16T15:27:00Z"/>
                                  </w:rPr>
                                </w:pPr>
                                <w:ins w:id="108" w:author="Aude SAINT-SAUVEUR" w:date="2024-09-16T17:27:00Z" w16du:dateUtc="2024-09-16T15:27:00Z">
                                  <w:r>
                                    <w:rPr>
                                      <w:rFonts w:ascii="Calibri" w:hAnsi="Calibri" w:cs="Calibri"/>
                                      <w:color w:val="000000"/>
                                      <w:lang w:val="en-US"/>
                                    </w:rPr>
                                    <w:t>o</w:t>
                                  </w:r>
                                </w:ins>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Pr>
                                  <w:rPr>
                                    <w:ins w:id="109" w:author="Aude SAINT-SAUVEUR" w:date="2024-09-16T17:27:00Z" w16du:dateUtc="2024-09-16T15:27:00Z"/>
                                  </w:rPr>
                                </w:pPr>
                                <w:ins w:id="110" w:author="Aude SAINT-SAUVEUR" w:date="2024-09-16T17:27:00Z" w16du:dateUtc="2024-09-16T15:27:00Z">
                                  <w:r>
                                    <w:rPr>
                                      <w:rFonts w:ascii="Calibri" w:hAnsi="Calibri" w:cs="Calibri"/>
                                      <w:color w:val="000000"/>
                                      <w:lang w:val="en-US"/>
                                    </w:rPr>
                                    <w:t xml:space="preserve">ptique </w:t>
                                  </w:r>
                                </w:ins>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Pr>
                                  <w:rPr>
                                    <w:ins w:id="111" w:author="Aude SAINT-SAUVEUR" w:date="2024-09-16T17:27:00Z" w16du:dateUtc="2024-09-16T15:27:00Z"/>
                                  </w:rPr>
                                </w:pPr>
                                <w:ins w:id="112" w:author="Aude SAINT-SAUVEUR" w:date="2024-09-16T17:27:00Z" w16du:dateUtc="2024-09-16T15:27:00Z">
                                  <w:r>
                                    <w:rPr>
                                      <w:rFonts w:ascii="Calibri" w:hAnsi="Calibri" w:cs="Calibri"/>
                                      <w:color w:val="000000"/>
                                      <w:lang w:val="en-US"/>
                                    </w:rPr>
                                    <w:t>sécurisé</w:t>
                                  </w:r>
                                </w:ins>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pPr>
                                  <w:rPr>
                                    <w:ins w:id="113" w:author="Aude SAINT-SAUVEUR" w:date="2024-09-16T17:27:00Z" w16du:dateUtc="2024-09-16T15:27:00Z"/>
                                  </w:rPr>
                                </w:pPr>
                                <w:ins w:id="114" w:author="Aude SAINT-SAUVEUR" w:date="2024-09-16T17:27:00Z" w16du:dateUtc="2024-09-16T15:27:00Z">
                                  <w:r>
                                    <w:rPr>
                                      <w:rFonts w:ascii="Calibri" w:hAnsi="Calibri" w:cs="Calibri"/>
                                      <w:color w:val="000000"/>
                                      <w:sz w:val="24"/>
                                      <w:szCs w:val="24"/>
                                      <w:lang w:val="en-US"/>
                                    </w:rPr>
                                    <w:t>* ou équivalent</w:t>
                                  </w:r>
                                </w:ins>
                              </w:p>
                            </w:txbxContent>
                          </wps:txbx>
                          <wps:bodyPr rot="0" vert="horz" wrap="square" lIns="0" tIns="0" rIns="0" bIns="0" anchor="t" anchorCtr="0">
                            <a:noAutofit/>
                          </wps:bodyPr>
                        </wps:wsp>
                      </wpc:wpc>
                    </a:graphicData>
                  </a:graphic>
                </wp:inline>
              </w:drawing>
            </mc:Choice>
            <mc:Fallback>
              <w:pict>
                <v:group w14:anchorId="3C4A0058" id="Zone de dessin 206" o:spid="_x0000_s1062"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">
                  <v:shape id="_x0000_s1063" type="#_x0000_t75" style="position:absolute;width:57486;height:21228;visibility:visible;mso-wrap-style:square">
                    <v:fill o:detectmouseclick="t"/>
                    <v:path o:connecttype="none"/>
                  </v:shape>
                  <v:rect id="Rectangle 207" o:spid="_x0000_s1064"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65" style="position:absolute;left:14090;top:330;width:2293;height:20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pPr>
                            <w:rPr>
                              <w:ins w:id="115" w:author="Aude SAINT-SAUVEUR" w:date="2024-09-16T17:27:00Z" w16du:dateUtc="2024-09-16T15:27:00Z"/>
                            </w:rPr>
                          </w:pPr>
                          <w:ins w:id="116" w:author="Aude SAINT-SAUVEUR" w:date="2024-09-16T17:27:00Z" w16du:dateUtc="2024-09-16T15:27:00Z">
                            <w:r>
                              <w:rPr>
                                <w:rFonts w:ascii="Helvetica 55 Roman" w:hAnsi="Helvetica 55 Roman" w:cs="Helvetica 55 Roman"/>
                                <w:color w:val="000000"/>
                                <w:sz w:val="24"/>
                                <w:szCs w:val="24"/>
                                <w:lang w:val="en-US"/>
                              </w:rPr>
                              <w:t>PM</w:t>
                            </w:r>
                          </w:ins>
                        </w:p>
                      </w:txbxContent>
                    </v:textbox>
                  </v:rect>
                  <v:rect id="Rectangle 209" o:spid="_x0000_s1066"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67"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68"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69"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70" style="position:absolute;left:37572;top:5060;width:3137;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pPr>
                            <w:rPr>
                              <w:ins w:id="117" w:author="Aude SAINT-SAUVEUR" w:date="2024-09-16T17:27:00Z" w16du:dateUtc="2024-09-16T15:27:00Z"/>
                            </w:rPr>
                          </w:pPr>
                          <w:ins w:id="118" w:author="Aude SAINT-SAUVEUR" w:date="2024-09-16T17:27:00Z" w16du:dateUtc="2024-09-16T15:27:00Z">
                            <w:r>
                              <w:rPr>
                                <w:rFonts w:ascii="Helvetica 55 Roman" w:hAnsi="Helvetica 55 Roman" w:cs="Helvetica 55 Roman"/>
                                <w:color w:val="000000"/>
                                <w:sz w:val="24"/>
                                <w:szCs w:val="24"/>
                                <w:lang w:val="en-US"/>
                              </w:rPr>
                              <w:t>PRE</w:t>
                            </w:r>
                          </w:ins>
                        </w:p>
                      </w:txbxContent>
                    </v:textbox>
                  </v:rect>
                  <v:rect id="Rectangle 214" o:spid="_x0000_s1071"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72"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73" style="position:absolute;left:47129;top:10172;width:6782;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pPr>
                            <w:rPr>
                              <w:ins w:id="119" w:author="Aude SAINT-SAUVEUR" w:date="2024-09-16T17:27:00Z" w16du:dateUtc="2024-09-16T15:27:00Z"/>
                            </w:rPr>
                          </w:pPr>
                          <w:ins w:id="120" w:author="Aude SAINT-SAUVEUR" w:date="2024-09-16T17:27:00Z" w16du:dateUtc="2024-09-16T15:27:00Z">
                            <w:r>
                              <w:rPr>
                                <w:rFonts w:ascii="Helvetica 55 Roman" w:hAnsi="Helvetica 55 Roman" w:cs="Helvetica 55 Roman"/>
                                <w:color w:val="000000"/>
                                <w:sz w:val="24"/>
                                <w:szCs w:val="24"/>
                                <w:lang w:val="en-US"/>
                              </w:rPr>
                              <w:t>client final</w:t>
                            </w:r>
                          </w:ins>
                        </w:p>
                      </w:txbxContent>
                    </v:textbox>
                  </v:rect>
                  <v:rect id="Rectangle 217" o:spid="_x0000_s1074"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75"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pPr>
                            <w:rPr>
                              <w:ins w:id="121" w:author="Aude SAINT-SAUVEUR" w:date="2024-09-16T17:27:00Z" w16du:dateUtc="2024-09-16T15:27:00Z"/>
                            </w:rPr>
                          </w:pPr>
                          <w:ins w:id="122" w:author="Aude SAINT-SAUVEUR" w:date="2024-09-16T17:27:00Z" w16du:dateUtc="2024-09-16T15:27:00Z">
                            <w:r>
                              <w:rPr>
                                <w:rFonts w:ascii="Calibri" w:hAnsi="Calibri" w:cs="Calibri"/>
                                <w:color w:val="000000"/>
                                <w:lang w:val="en-US"/>
                              </w:rPr>
                              <w:t>DTIO</w:t>
                            </w:r>
                          </w:ins>
                        </w:p>
                      </w:txbxContent>
                    </v:textbox>
                  </v:rect>
                  <v:rect id="Rectangle 219" o:spid="_x0000_s1076"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77"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pPr>
                            <w:rPr>
                              <w:ins w:id="123" w:author="Aude SAINT-SAUVEUR" w:date="2024-09-16T17:27:00Z" w16du:dateUtc="2024-09-16T15:27:00Z"/>
                            </w:rPr>
                          </w:pPr>
                          <w:ins w:id="124" w:author="Aude SAINT-SAUVEUR" w:date="2024-09-16T17:27:00Z" w16du:dateUtc="2024-09-16T15:27:00Z">
                            <w:r>
                              <w:rPr>
                                <w:rFonts w:ascii="Calibri" w:hAnsi="Calibri" w:cs="Calibri"/>
                                <w:color w:val="000000"/>
                                <w:lang w:val="en-US"/>
                              </w:rPr>
                              <w:t>PTO</w:t>
                            </w:r>
                          </w:ins>
                        </w:p>
                      </w:txbxContent>
                    </v:textbox>
                  </v:rect>
                  <v:shape id="Freeform 221" o:spid="_x0000_s1078"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79"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80"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81"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82"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83"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pPr>
                            <w:rPr>
                              <w:ins w:id="125" w:author="Aude SAINT-SAUVEUR" w:date="2024-09-16T17:27:00Z" w16du:dateUtc="2024-09-16T15:27:00Z"/>
                            </w:rPr>
                          </w:pPr>
                          <w:ins w:id="126" w:author="Aude SAINT-SAUVEUR" w:date="2024-09-16T17:27:00Z" w16du:dateUtc="2024-09-16T15:27:00Z">
                            <w:r>
                              <w:rPr>
                                <w:rFonts w:ascii="Calibri" w:hAnsi="Calibri" w:cs="Calibri"/>
                                <w:color w:val="000000"/>
                                <w:sz w:val="24"/>
                                <w:szCs w:val="24"/>
                                <w:lang w:val="en-US"/>
                              </w:rPr>
                              <w:t>FTTE passif PM</w:t>
                            </w:r>
                          </w:ins>
                        </w:p>
                      </w:txbxContent>
                    </v:textbox>
                  </v:rect>
                  <v:rect id="Rectangle 227" o:spid="_x0000_s1084"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Pr>
                            <w:rPr>
                              <w:ins w:id="127" w:author="Aude SAINT-SAUVEUR" w:date="2024-09-16T17:27:00Z" w16du:dateUtc="2024-09-16T15:27:00Z"/>
                            </w:rPr>
                          </w:pPr>
                          <w:ins w:id="128" w:author="Aude SAINT-SAUVEUR" w:date="2024-09-16T17:27:00Z" w16du:dateUtc="2024-09-16T15:27:00Z">
                            <w:r>
                              <w:rPr>
                                <w:rFonts w:ascii="Calibri" w:hAnsi="Calibri" w:cs="Calibri"/>
                                <w:color w:val="000000"/>
                                <w:lang w:val="en-US"/>
                              </w:rPr>
                              <w:t>Offre FTTH</w:t>
                            </w:r>
                          </w:ins>
                        </w:p>
                      </w:txbxContent>
                    </v:textbox>
                  </v:rect>
                  <v:rect id="Rectangle 228" o:spid="_x0000_s1085"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86" style="position:absolute;left:30175;top:4584;width:2629;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pPr>
                            <w:rPr>
                              <w:ins w:id="129" w:author="Aude SAINT-SAUVEUR" w:date="2024-09-16T17:27:00Z" w16du:dateUtc="2024-09-16T15:27:00Z"/>
                            </w:rPr>
                          </w:pPr>
                          <w:ins w:id="130" w:author="Aude SAINT-SAUVEUR" w:date="2024-09-16T17:27:00Z" w16du:dateUtc="2024-09-16T15:27:00Z">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ins>
                        </w:p>
                      </w:txbxContent>
                    </v:textbox>
                  </v:rect>
                  <v:line id="Line 230" o:spid="_x0000_s1087"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88"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89"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90"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91"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92"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93"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pPr>
                            <w:rPr>
                              <w:ins w:id="131" w:author="Aude SAINT-SAUVEUR" w:date="2024-09-16T17:27:00Z" w16du:dateUtc="2024-09-16T15:27:00Z"/>
                            </w:rPr>
                          </w:pPr>
                          <w:ins w:id="132" w:author="Aude SAINT-SAUVEUR" w:date="2024-09-16T17:27:00Z" w16du:dateUtc="2024-09-16T15:27:00Z">
                            <w:r>
                              <w:rPr>
                                <w:rFonts w:ascii="Calibri" w:hAnsi="Calibri" w:cs="Calibri"/>
                                <w:color w:val="000000"/>
                                <w:lang w:val="en-US"/>
                              </w:rPr>
                              <w:t xml:space="preserve">cordon </w:t>
                            </w:r>
                          </w:ins>
                        </w:p>
                      </w:txbxContent>
                    </v:textbox>
                  </v:rect>
                  <v:rect id="Rectangle 237" o:spid="_x0000_s1094"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pPr>
                            <w:rPr>
                              <w:ins w:id="133" w:author="Aude SAINT-SAUVEUR" w:date="2024-09-16T17:27:00Z" w16du:dateUtc="2024-09-16T15:27:00Z"/>
                            </w:rPr>
                          </w:pPr>
                          <w:ins w:id="134" w:author="Aude SAINT-SAUVEUR" w:date="2024-09-16T17:27:00Z" w16du:dateUtc="2024-09-16T15:27:00Z">
                            <w:r>
                              <w:rPr>
                                <w:rFonts w:ascii="Calibri" w:hAnsi="Calibri" w:cs="Calibri"/>
                                <w:color w:val="000000"/>
                                <w:lang w:val="en-US"/>
                              </w:rPr>
                              <w:t>o</w:t>
                            </w:r>
                          </w:ins>
                        </w:p>
                      </w:txbxContent>
                    </v:textbox>
                  </v:rect>
                  <v:rect id="Rectangle 238" o:spid="_x0000_s1095"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Pr>
                            <w:rPr>
                              <w:ins w:id="135" w:author="Aude SAINT-SAUVEUR" w:date="2024-09-16T17:27:00Z" w16du:dateUtc="2024-09-16T15:27:00Z"/>
                            </w:rPr>
                          </w:pPr>
                          <w:ins w:id="136" w:author="Aude SAINT-SAUVEUR" w:date="2024-09-16T17:27:00Z" w16du:dateUtc="2024-09-16T15:27:00Z">
                            <w:r>
                              <w:rPr>
                                <w:rFonts w:ascii="Calibri" w:hAnsi="Calibri" w:cs="Calibri"/>
                                <w:color w:val="000000"/>
                                <w:lang w:val="en-US"/>
                              </w:rPr>
                              <w:t xml:space="preserve">ptique </w:t>
                            </w:r>
                          </w:ins>
                        </w:p>
                      </w:txbxContent>
                    </v:textbox>
                  </v:rect>
                  <v:rect id="Rectangle 239" o:spid="_x0000_s1096"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Pr>
                            <w:rPr>
                              <w:ins w:id="137" w:author="Aude SAINT-SAUVEUR" w:date="2024-09-16T17:27:00Z" w16du:dateUtc="2024-09-16T15:27:00Z"/>
                            </w:rPr>
                          </w:pPr>
                          <w:ins w:id="138" w:author="Aude SAINT-SAUVEUR" w:date="2024-09-16T17:27:00Z" w16du:dateUtc="2024-09-16T15:27:00Z">
                            <w:r>
                              <w:rPr>
                                <w:rFonts w:ascii="Calibri" w:hAnsi="Calibri" w:cs="Calibri"/>
                                <w:color w:val="000000"/>
                                <w:lang w:val="en-US"/>
                              </w:rPr>
                              <w:t>sécurisé</w:t>
                            </w:r>
                          </w:ins>
                        </w:p>
                      </w:txbxContent>
                    </v:textbox>
                  </v:rect>
                  <v:rect id="Rectangle 325" o:spid="_x0000_s1097"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pPr>
                            <w:rPr>
                              <w:ins w:id="139" w:author="Aude SAINT-SAUVEUR" w:date="2024-09-16T17:27:00Z" w16du:dateUtc="2024-09-16T15:27:00Z"/>
                            </w:rPr>
                          </w:pPr>
                          <w:ins w:id="140" w:author="Aude SAINT-SAUVEUR" w:date="2024-09-16T17:27:00Z" w16du:dateUtc="2024-09-16T15:27:00Z">
                            <w:r>
                              <w:rPr>
                                <w:rFonts w:ascii="Calibri" w:hAnsi="Calibri" w:cs="Calibri"/>
                                <w:color w:val="000000"/>
                                <w:sz w:val="24"/>
                                <w:szCs w:val="24"/>
                                <w:lang w:val="en-US"/>
                              </w:rPr>
                              <w:t>* ou équivalent</w:t>
                            </w:r>
                          </w:ins>
                        </w:p>
                      </w:txbxContent>
                    </v:textbox>
                  </v:rect>
                  <w10:anchorlock/>
                </v:group>
              </w:pict>
            </mc:Fallback>
          </mc:AlternateContent>
        </w:r>
      </w:ins>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141"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141"/>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142" w:name="_Toc79412027"/>
      <w:r w:rsidRPr="00A0017E">
        <w:t xml:space="preserve">Raccordement coté </w:t>
      </w:r>
      <w:r w:rsidR="00704E15" w:rsidRPr="00A0017E">
        <w:t>PM</w:t>
      </w:r>
      <w:bookmarkEnd w:id="142"/>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413CECF3"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del w:id="143" w:author="Aude SAINT-SAUVEUR" w:date="2024-09-16T17:27:00Z" w16du:dateUtc="2024-09-16T15:27:00Z">
        <w:r w:rsidR="000B3D9E" w:rsidRPr="00A0017E">
          <w:rPr>
            <w:rFonts w:ascii="Helvetica 55 Roman" w:hAnsi="Helvetica 55 Roman"/>
            <w:noProof/>
          </w:rPr>
          <mc:AlternateContent>
            <mc:Choice Requires="wpc">
              <w:drawing>
                <wp:inline distT="0" distB="0" distL="0" distR="0" wp14:anchorId="595B0536" wp14:editId="13E3C7C7">
                  <wp:extent cx="2886075" cy="2973705"/>
                  <wp:effectExtent l="0" t="0" r="9525" b="0"/>
                  <wp:docPr id="467252339" name="Zone de dessin 4672523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615057"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7225189"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937876"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C9880" w14:textId="77777777" w:rsidR="00106E48" w:rsidRDefault="00106E48">
                                <w:pPr>
                                  <w:rPr>
                                    <w:del w:id="144" w:author="Aude SAINT-SAUVEUR" w:date="2024-09-16T17:27:00Z" w16du:dateUtc="2024-09-16T15:27:00Z"/>
                                  </w:rPr>
                                </w:pPr>
                                <w:del w:id="145" w:author="Aude SAINT-SAUVEUR" w:date="2024-09-16T17:27:00Z" w16du:dateUtc="2024-09-16T15:27:00Z">
                                  <w:r>
                                    <w:rPr>
                                      <w:rFonts w:ascii="Helvetica 55 Roman" w:hAnsi="Helvetica 55 Roman" w:cs="Helvetica 55 Roman"/>
                                      <w:b/>
                                      <w:bCs/>
                                      <w:color w:val="000000"/>
                                      <w:sz w:val="36"/>
                                      <w:szCs w:val="36"/>
                                      <w:lang w:val="en-US"/>
                                    </w:rPr>
                                    <w:delText xml:space="preserve">PM </w:delText>
                                  </w:r>
                                  <w:r w:rsidR="00A12C77">
                                    <w:rPr>
                                      <w:rFonts w:ascii="Helvetica 55 Roman" w:hAnsi="Helvetica 55 Roman" w:cs="Helvetica 55 Roman"/>
                                      <w:b/>
                                      <w:bCs/>
                                      <w:color w:val="000000"/>
                                      <w:sz w:val="36"/>
                                      <w:szCs w:val="36"/>
                                      <w:lang w:val="en-US"/>
                                    </w:rPr>
                                    <w:delText>RIP FTTX</w:delText>
                                  </w:r>
                                </w:del>
                              </w:p>
                            </w:txbxContent>
                          </wps:txbx>
                          <wps:bodyPr rot="0" vert="horz" wrap="square" lIns="0" tIns="0" rIns="0" bIns="0" anchor="t" anchorCtr="0">
                            <a:spAutoFit/>
                          </wps:bodyPr>
                        </wps:wsp>
                        <wps:wsp>
                          <wps:cNvPr id="102807122"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952796"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3758797"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F3F9A" w14:textId="77777777" w:rsidR="00106E48" w:rsidRDefault="00106E48">
                                <w:pPr>
                                  <w:rPr>
                                    <w:del w:id="146" w:author="Aude SAINT-SAUVEUR" w:date="2024-09-16T17:27:00Z" w16du:dateUtc="2024-09-16T15:27:00Z"/>
                                  </w:rPr>
                                </w:pPr>
                                <w:del w:id="147" w:author="Aude SAINT-SAUVEUR" w:date="2024-09-16T17:27:00Z" w16du:dateUtc="2024-09-16T15:27:00Z">
                                  <w:r>
                                    <w:rPr>
                                      <w:rFonts w:ascii="Helvetica 55 Roman" w:hAnsi="Helvetica 55 Roman" w:cs="Helvetica 55 Roman"/>
                                      <w:b/>
                                      <w:bCs/>
                                      <w:color w:val="000000"/>
                                      <w:sz w:val="16"/>
                                      <w:szCs w:val="16"/>
                                      <w:lang w:val="en-US"/>
                                    </w:rPr>
                                    <w:delText>Tiroir optique</w:delText>
                                  </w:r>
                                </w:del>
                              </w:p>
                            </w:txbxContent>
                          </wps:txbx>
                          <wps:bodyPr rot="0" vert="horz" wrap="none" lIns="0" tIns="0" rIns="0" bIns="0" anchor="t" anchorCtr="0">
                            <a:spAutoFit/>
                          </wps:bodyPr>
                        </wps:wsp>
                        <wps:wsp>
                          <wps:cNvPr id="54787204"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180B1" w14:textId="77777777" w:rsidR="00106E48" w:rsidRDefault="00A12C77">
                                <w:pPr>
                                  <w:rPr>
                                    <w:del w:id="148" w:author="Aude SAINT-SAUVEUR" w:date="2024-09-16T17:27:00Z" w16du:dateUtc="2024-09-16T15:27:00Z"/>
                                  </w:rPr>
                                </w:pPr>
                                <w:del w:id="149" w:author="Aude SAINT-SAUVEUR" w:date="2024-09-16T17:27:00Z" w16du:dateUtc="2024-09-16T15:27:00Z">
                                  <w:r>
                                    <w:rPr>
                                      <w:rFonts w:ascii="Helvetica 55 Roman" w:hAnsi="Helvetica 55 Roman" w:cs="Helvetica 55 Roman"/>
                                      <w:b/>
                                      <w:bCs/>
                                      <w:color w:val="000000"/>
                                      <w:sz w:val="16"/>
                                      <w:szCs w:val="16"/>
                                      <w:lang w:val="en-US"/>
                                    </w:rPr>
                                    <w:delText>RIP FTTX</w:delText>
                                  </w:r>
                                </w:del>
                              </w:p>
                            </w:txbxContent>
                          </wps:txbx>
                          <wps:bodyPr rot="0" vert="horz" wrap="none" lIns="0" tIns="0" rIns="0" bIns="0" anchor="t" anchorCtr="0">
                            <a:spAutoFit/>
                          </wps:bodyPr>
                        </wps:wsp>
                        <wps:wsp>
                          <wps:cNvPr id="101690692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332161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9430883"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C5787" w14:textId="77777777" w:rsidR="00106E48" w:rsidRDefault="00106E48">
                                <w:pPr>
                                  <w:rPr>
                                    <w:del w:id="150" w:author="Aude SAINT-SAUVEUR" w:date="2024-09-16T17:27:00Z" w16du:dateUtc="2024-09-16T15:27:00Z"/>
                                  </w:rPr>
                                </w:pPr>
                                <w:del w:id="151" w:author="Aude SAINT-SAUVEUR" w:date="2024-09-16T17:27:00Z" w16du:dateUtc="2024-09-16T15:27:00Z">
                                  <w:r>
                                    <w:rPr>
                                      <w:rFonts w:ascii="Helvetica 75 Bold" w:hAnsi="Helvetica 75 Bold" w:cs="Helvetica 75 Bold"/>
                                      <w:b/>
                                      <w:bCs/>
                                      <w:color w:val="000000"/>
                                      <w:sz w:val="16"/>
                                      <w:szCs w:val="16"/>
                                      <w:lang w:val="en-US"/>
                                    </w:rPr>
                                    <w:delText>Tiroir optique</w:delText>
                                  </w:r>
                                </w:del>
                              </w:p>
                            </w:txbxContent>
                          </wps:txbx>
                          <wps:bodyPr rot="0" vert="horz" wrap="none" lIns="0" tIns="0" rIns="0" bIns="0" anchor="t" anchorCtr="0">
                            <a:spAutoFit/>
                          </wps:bodyPr>
                        </wps:wsp>
                        <wps:wsp>
                          <wps:cNvPr id="1565067996"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9DB15" w14:textId="77777777" w:rsidR="00106E48" w:rsidRDefault="00106E48">
                                <w:pPr>
                                  <w:rPr>
                                    <w:del w:id="152" w:author="Aude SAINT-SAUVEUR" w:date="2024-09-16T17:27:00Z" w16du:dateUtc="2024-09-16T15:27:00Z"/>
                                  </w:rPr>
                                </w:pPr>
                                <w:del w:id="153" w:author="Aude SAINT-SAUVEUR" w:date="2024-09-16T17:27:00Z" w16du:dateUtc="2024-09-16T15:27:00Z">
                                  <w:r>
                                    <w:rPr>
                                      <w:rFonts w:ascii="Helvetica 75 Bold" w:hAnsi="Helvetica 75 Bold" w:cs="Helvetica 75 Bold"/>
                                      <w:b/>
                                      <w:bCs/>
                                      <w:color w:val="000000"/>
                                      <w:sz w:val="16"/>
                                      <w:szCs w:val="16"/>
                                      <w:lang w:val="en-US"/>
                                    </w:rPr>
                                    <w:delText xml:space="preserve">distribution </w:delText>
                                  </w:r>
                                </w:del>
                              </w:p>
                            </w:txbxContent>
                          </wps:txbx>
                          <wps:bodyPr rot="0" vert="horz" wrap="none" lIns="0" tIns="0" rIns="0" bIns="0" anchor="t" anchorCtr="0">
                            <a:spAutoFit/>
                          </wps:bodyPr>
                        </wps:wsp>
                        <wps:wsp>
                          <wps:cNvPr id="701740037"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254F8" w14:textId="77777777" w:rsidR="00106E48" w:rsidRDefault="00106E48">
                                <w:pPr>
                                  <w:rPr>
                                    <w:del w:id="154" w:author="Aude SAINT-SAUVEUR" w:date="2024-09-16T17:27:00Z" w16du:dateUtc="2024-09-16T15:27:00Z"/>
                                  </w:rPr>
                                </w:pPr>
                                <w:del w:id="155" w:author="Aude SAINT-SAUVEUR" w:date="2024-09-16T17:27:00Z" w16du:dateUtc="2024-09-16T15:27:00Z">
                                  <w:r>
                                    <w:rPr>
                                      <w:rFonts w:ascii="Helvetica 75 Bold" w:hAnsi="Helvetica 75 Bold" w:cs="Helvetica 75 Bold"/>
                                      <w:b/>
                                      <w:bCs/>
                                      <w:color w:val="000000"/>
                                      <w:sz w:val="16"/>
                                      <w:szCs w:val="16"/>
                                      <w:lang w:val="en-US"/>
                                    </w:rPr>
                                    <w:delText>entreprise</w:delText>
                                  </w:r>
                                </w:del>
                              </w:p>
                            </w:txbxContent>
                          </wps:txbx>
                          <wps:bodyPr rot="0" vert="horz" wrap="none" lIns="0" tIns="0" rIns="0" bIns="0" anchor="t" anchorCtr="0">
                            <a:spAutoFit/>
                          </wps:bodyPr>
                        </wps:wsp>
                        <wps:wsp>
                          <wps:cNvPr id="1828503317"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6636350"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748041430"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2E894" w14:textId="77777777" w:rsidR="00106E48" w:rsidRDefault="00106E48">
                                <w:pPr>
                                  <w:rPr>
                                    <w:del w:id="156" w:author="Aude SAINT-SAUVEUR" w:date="2024-09-16T17:27:00Z" w16du:dateUtc="2024-09-16T15:27:00Z"/>
                                  </w:rPr>
                                </w:pPr>
                                <w:del w:id="157" w:author="Aude SAINT-SAUVEUR" w:date="2024-09-16T17:27:00Z" w16du:dateUtc="2024-09-16T15:27:00Z">
                                  <w:r>
                                    <w:rPr>
                                      <w:rFonts w:ascii="Helvetica 75 Bold" w:hAnsi="Helvetica 75 Bold" w:cs="Helvetica 75 Bold"/>
                                      <w:b/>
                                      <w:bCs/>
                                      <w:color w:val="000000"/>
                                      <w:sz w:val="16"/>
                                      <w:szCs w:val="16"/>
                                      <w:lang w:val="en-US"/>
                                    </w:rPr>
                                    <w:delText xml:space="preserve">Tiroir optique </w:delText>
                                  </w:r>
                                </w:del>
                              </w:p>
                            </w:txbxContent>
                          </wps:txbx>
                          <wps:bodyPr rot="0" vert="horz" wrap="none" lIns="0" tIns="0" rIns="0" bIns="0" anchor="t" anchorCtr="0">
                            <a:spAutoFit/>
                          </wps:bodyPr>
                        </wps:wsp>
                        <wps:wsp>
                          <wps:cNvPr id="1835647245"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D830C" w14:textId="77777777" w:rsidR="00106E48" w:rsidRDefault="00106E48">
                                <w:pPr>
                                  <w:rPr>
                                    <w:del w:id="158" w:author="Aude SAINT-SAUVEUR" w:date="2024-09-16T17:27:00Z" w16du:dateUtc="2024-09-16T15:27:00Z"/>
                                  </w:rPr>
                                </w:pPr>
                                <w:del w:id="159" w:author="Aude SAINT-SAUVEUR" w:date="2024-09-16T17:27:00Z" w16du:dateUtc="2024-09-16T15:27:00Z">
                                  <w:r>
                                    <w:rPr>
                                      <w:rFonts w:ascii="Helvetica 75 Bold" w:hAnsi="Helvetica 75 Bold" w:cs="Helvetica 75 Bold"/>
                                      <w:b/>
                                      <w:bCs/>
                                      <w:color w:val="000000"/>
                                      <w:sz w:val="16"/>
                                      <w:szCs w:val="16"/>
                                      <w:lang w:val="en-US"/>
                                    </w:rPr>
                                    <w:delText xml:space="preserve">distribution </w:delText>
                                  </w:r>
                                </w:del>
                              </w:p>
                            </w:txbxContent>
                          </wps:txbx>
                          <wps:bodyPr rot="0" vert="horz" wrap="none" lIns="0" tIns="0" rIns="0" bIns="0" anchor="t" anchorCtr="0">
                            <a:spAutoFit/>
                          </wps:bodyPr>
                        </wps:wsp>
                        <wps:wsp>
                          <wps:cNvPr id="2063835778"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DA999" w14:textId="77777777" w:rsidR="00106E48" w:rsidRDefault="00106E48">
                                <w:pPr>
                                  <w:rPr>
                                    <w:del w:id="160" w:author="Aude SAINT-SAUVEUR" w:date="2024-09-16T17:27:00Z" w16du:dateUtc="2024-09-16T15:27:00Z"/>
                                  </w:rPr>
                                </w:pPr>
                                <w:del w:id="161" w:author="Aude SAINT-SAUVEUR" w:date="2024-09-16T17:27:00Z" w16du:dateUtc="2024-09-16T15:27:00Z">
                                  <w:r>
                                    <w:rPr>
                                      <w:rFonts w:ascii="Helvetica 75 Bold" w:hAnsi="Helvetica 75 Bold" w:cs="Helvetica 75 Bold"/>
                                      <w:b/>
                                      <w:bCs/>
                                      <w:color w:val="000000"/>
                                      <w:sz w:val="16"/>
                                      <w:szCs w:val="16"/>
                                      <w:lang w:val="en-US"/>
                                    </w:rPr>
                                    <w:delText>FTTH</w:delText>
                                  </w:r>
                                </w:del>
                              </w:p>
                            </w:txbxContent>
                          </wps:txbx>
                          <wps:bodyPr rot="0" vert="horz" wrap="none" lIns="0" tIns="0" rIns="0" bIns="0" anchor="t" anchorCtr="0">
                            <a:spAutoFit/>
                          </wps:bodyPr>
                        </wps:wsp>
                        <wps:wsp>
                          <wps:cNvPr id="994475239"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910781"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588422"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C9774" w14:textId="77777777" w:rsidR="00106E48" w:rsidRDefault="00106E48">
                                <w:pPr>
                                  <w:rPr>
                                    <w:del w:id="162" w:author="Aude SAINT-SAUVEUR" w:date="2024-09-16T17:27:00Z" w16du:dateUtc="2024-09-16T15:27:00Z"/>
                                  </w:rPr>
                                </w:pPr>
                                <w:del w:id="163" w:author="Aude SAINT-SAUVEUR" w:date="2024-09-16T17:27:00Z" w16du:dateUtc="2024-09-16T15:27:00Z">
                                  <w:r>
                                    <w:rPr>
                                      <w:rFonts w:ascii="Helvetica 55 Roman" w:hAnsi="Helvetica 55 Roman" w:cs="Helvetica 55 Roman"/>
                                      <w:b/>
                                      <w:bCs/>
                                      <w:color w:val="000000"/>
                                      <w:sz w:val="16"/>
                                      <w:szCs w:val="16"/>
                                      <w:lang w:val="en-US"/>
                                    </w:rPr>
                                    <w:delText xml:space="preserve">Tiroir optique </w:delText>
                                  </w:r>
                                </w:del>
                              </w:p>
                            </w:txbxContent>
                          </wps:txbx>
                          <wps:bodyPr rot="0" vert="horz" wrap="none" lIns="0" tIns="0" rIns="0" bIns="0" anchor="t" anchorCtr="0">
                            <a:spAutoFit/>
                          </wps:bodyPr>
                        </wps:wsp>
                        <wps:wsp>
                          <wps:cNvPr id="272271854"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AB6BE" w14:textId="77777777" w:rsidR="00106E48" w:rsidRDefault="00106E48">
                                <w:pPr>
                                  <w:rPr>
                                    <w:del w:id="164" w:author="Aude SAINT-SAUVEUR" w:date="2024-09-16T17:27:00Z" w16du:dateUtc="2024-09-16T15:27:00Z"/>
                                  </w:rPr>
                                </w:pPr>
                                <w:del w:id="165" w:author="Aude SAINT-SAUVEUR" w:date="2024-09-16T17:27:00Z" w16du:dateUtc="2024-09-16T15:27:00Z">
                                  <w:r>
                                    <w:rPr>
                                      <w:rFonts w:ascii="Helvetica 55 Roman" w:hAnsi="Helvetica 55 Roman" w:cs="Helvetica 55 Roman"/>
                                      <w:b/>
                                      <w:bCs/>
                                      <w:color w:val="000000"/>
                                      <w:sz w:val="16"/>
                                      <w:szCs w:val="16"/>
                                      <w:lang w:val="en-US"/>
                                    </w:rPr>
                                    <w:delText>Opérateur</w:delText>
                                  </w:r>
                                </w:del>
                              </w:p>
                            </w:txbxContent>
                          </wps:txbx>
                          <wps:bodyPr rot="0" vert="horz" wrap="none" lIns="0" tIns="0" rIns="0" bIns="0" anchor="t" anchorCtr="0">
                            <a:spAutoFit/>
                          </wps:bodyPr>
                        </wps:wsp>
                        <wps:wsp>
                          <wps:cNvPr id="1725288568"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2335296"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474960"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0772192"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181594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91AE" w14:textId="77777777" w:rsidR="00106E48" w:rsidRDefault="00106E48">
                                <w:pPr>
                                  <w:rPr>
                                    <w:del w:id="166" w:author="Aude SAINT-SAUVEUR" w:date="2024-09-16T17:27:00Z" w16du:dateUtc="2024-09-16T15:27:00Z"/>
                                  </w:rPr>
                                </w:pPr>
                                <w:del w:id="167" w:author="Aude SAINT-SAUVEUR" w:date="2024-09-16T17:27:00Z" w16du:dateUtc="2024-09-16T15:27:00Z">
                                  <w:r>
                                    <w:rPr>
                                      <w:rFonts w:ascii="Helvetica 75 Bold" w:hAnsi="Helvetica 75 Bold" w:cs="Helvetica 75 Bold"/>
                                      <w:b/>
                                      <w:bCs/>
                                      <w:color w:val="0033CC"/>
                                      <w:lang w:val="en-US"/>
                                    </w:rPr>
                                    <w:delText xml:space="preserve">Cordon </w:delText>
                                  </w:r>
                                </w:del>
                              </w:p>
                            </w:txbxContent>
                          </wps:txbx>
                          <wps:bodyPr rot="0" vert="horz" wrap="none" lIns="0" tIns="0" rIns="0" bIns="0" anchor="t" anchorCtr="0">
                            <a:spAutoFit/>
                          </wps:bodyPr>
                        </wps:wsp>
                        <wps:wsp>
                          <wps:cNvPr id="397020838"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647E" w14:textId="77777777" w:rsidR="00106E48" w:rsidRDefault="00106E48">
                                <w:pPr>
                                  <w:rPr>
                                    <w:del w:id="168" w:author="Aude SAINT-SAUVEUR" w:date="2024-09-16T17:27:00Z" w16du:dateUtc="2024-09-16T15:27:00Z"/>
                                  </w:rPr>
                                </w:pPr>
                                <w:del w:id="169" w:author="Aude SAINT-SAUVEUR" w:date="2024-09-16T17:27:00Z" w16du:dateUtc="2024-09-16T15:27:00Z">
                                  <w:r>
                                    <w:rPr>
                                      <w:rFonts w:ascii="Helvetica 75 Bold" w:hAnsi="Helvetica 75 Bold" w:cs="Helvetica 75 Bold"/>
                                      <w:b/>
                                      <w:bCs/>
                                      <w:color w:val="0033CC"/>
                                      <w:lang w:val="en-US"/>
                                    </w:rPr>
                                    <w:delText>sécurisé</w:delText>
                                  </w:r>
                                </w:del>
                              </w:p>
                            </w:txbxContent>
                          </wps:txbx>
                          <wps:bodyPr rot="0" vert="horz" wrap="none" lIns="0" tIns="0" rIns="0" bIns="0" anchor="t" anchorCtr="0">
                            <a:spAutoFit/>
                          </wps:bodyPr>
                        </wps:wsp>
                        <wps:wsp>
                          <wps:cNvPr id="148229492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1378319562"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0856005"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720903"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763869"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735259"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937812"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1563972"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5484505"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0619051"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0569081"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6092111"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33FC0" w14:textId="77777777" w:rsidR="00106E48" w:rsidRDefault="00106E48">
                                <w:pPr>
                                  <w:rPr>
                                    <w:del w:id="170" w:author="Aude SAINT-SAUVEUR" w:date="2024-09-16T17:27:00Z" w16du:dateUtc="2024-09-16T15:27:00Z"/>
                                  </w:rPr>
                                </w:pPr>
                                <w:del w:id="171" w:author="Aude SAINT-SAUVEUR" w:date="2024-09-16T17:27:00Z" w16du:dateUtc="2024-09-16T15:27:00Z">
                                  <w:r>
                                    <w:rPr>
                                      <w:rFonts w:ascii="Helvetica 75 Bold" w:hAnsi="Helvetica 75 Bold" w:cs="Helvetica 75 Bold"/>
                                      <w:b/>
                                      <w:bCs/>
                                      <w:color w:val="0033CC"/>
                                      <w:lang w:val="en-US"/>
                                    </w:rPr>
                                    <w:delText xml:space="preserve">Connecteur face </w:delText>
                                  </w:r>
                                </w:del>
                              </w:p>
                            </w:txbxContent>
                          </wps:txbx>
                          <wps:bodyPr rot="0" vert="horz" wrap="none" lIns="0" tIns="0" rIns="0" bIns="0" anchor="t" anchorCtr="0">
                            <a:spAutoFit/>
                          </wps:bodyPr>
                        </wps:wsp>
                        <wps:wsp>
                          <wps:cNvPr id="30032253"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A8230" w14:textId="77777777" w:rsidR="00106E48" w:rsidRDefault="00106E48">
                                <w:pPr>
                                  <w:rPr>
                                    <w:del w:id="172" w:author="Aude SAINT-SAUVEUR" w:date="2024-09-16T17:27:00Z" w16du:dateUtc="2024-09-16T15:27:00Z"/>
                                  </w:rPr>
                                </w:pPr>
                                <w:del w:id="173" w:author="Aude SAINT-SAUVEUR" w:date="2024-09-16T17:27:00Z" w16du:dateUtc="2024-09-16T15:27:00Z">
                                  <w:r>
                                    <w:rPr>
                                      <w:rFonts w:ascii="Helvetica 75 Bold" w:hAnsi="Helvetica 75 Bold" w:cs="Helvetica 75 Bold"/>
                                      <w:b/>
                                      <w:bCs/>
                                      <w:color w:val="0033CC"/>
                                      <w:lang w:val="en-US"/>
                                    </w:rPr>
                                    <w:delText>avant</w:delText>
                                  </w:r>
                                </w:del>
                              </w:p>
                            </w:txbxContent>
                          </wps:txbx>
                          <wps:bodyPr rot="0" vert="horz" wrap="none" lIns="0" tIns="0" rIns="0" bIns="0" anchor="t" anchorCtr="0">
                            <a:spAutoFit/>
                          </wps:bodyPr>
                        </wps:wsp>
                        <wps:wsp>
                          <wps:cNvPr id="72613439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595B0536" id="Zone de dessin 467252339" o:spid="_x0000_s1098"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">
                  <v:shape id="_x0000_s1099" type="#_x0000_t75" style="position:absolute;width:28860;height:29737;visibility:visible;mso-wrap-style:square">
                    <v:fill o:detectmouseclick="t"/>
                    <v:path o:connecttype="none"/>
                  </v:shape>
                  <v:rect id="Rectangle 243" o:spid="_x0000_s1100"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" filled="f" strokeweight=".7pt"/>
                  <v:rect id="Rectangle 244" o:spid="_x0000_s1101"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" filled="f" strokeweight=".7pt"/>
                  <v:rect id="Rectangle 245" o:spid="_x0000_s1102"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" filled="f" stroked="f">
                    <v:textbox style="mso-fit-shape-to-text:t" inset="0,0,0,0">
                      <w:txbxContent>
                        <w:p w14:paraId="40BC9880" w14:textId="77777777" w:rsidR="00106E48" w:rsidRDefault="00106E48">
                          <w:pPr>
                            <w:rPr>
                              <w:del w:id="174" w:author="Aude SAINT-SAUVEUR" w:date="2024-09-16T17:27:00Z" w16du:dateUtc="2024-09-16T15:27:00Z"/>
                            </w:rPr>
                          </w:pPr>
                          <w:del w:id="175" w:author="Aude SAINT-SAUVEUR" w:date="2024-09-16T17:27:00Z" w16du:dateUtc="2024-09-16T15:27:00Z">
                            <w:r>
                              <w:rPr>
                                <w:rFonts w:ascii="Helvetica 55 Roman" w:hAnsi="Helvetica 55 Roman" w:cs="Helvetica 55 Roman"/>
                                <w:b/>
                                <w:bCs/>
                                <w:color w:val="000000"/>
                                <w:sz w:val="36"/>
                                <w:szCs w:val="36"/>
                                <w:lang w:val="en-US"/>
                              </w:rPr>
                              <w:delText xml:space="preserve">PM </w:delText>
                            </w:r>
                            <w:r w:rsidR="00A12C77">
                              <w:rPr>
                                <w:rFonts w:ascii="Helvetica 55 Roman" w:hAnsi="Helvetica 55 Roman" w:cs="Helvetica 55 Roman"/>
                                <w:b/>
                                <w:bCs/>
                                <w:color w:val="000000"/>
                                <w:sz w:val="36"/>
                                <w:szCs w:val="36"/>
                                <w:lang w:val="en-US"/>
                              </w:rPr>
                              <w:delText>RIP FTTX</w:delText>
                            </w:r>
                          </w:del>
                        </w:p>
                      </w:txbxContent>
                    </v:textbox>
                  </v:rect>
                  <v:rect id="Rectangle 246" o:spid="_x0000_s1103"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" fillcolor="#f90" stroked="f"/>
                  <v:rect id="Rectangle 247" o:spid="_x0000_s1104"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" filled="f" strokeweight=".7pt"/>
                  <v:rect id="Rectangle 248" o:spid="_x0000_s1105"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" filled="f" stroked="f">
                    <v:textbox style="mso-fit-shape-to-text:t" inset="0,0,0,0">
                      <w:txbxContent>
                        <w:p w14:paraId="319F3F9A" w14:textId="77777777" w:rsidR="00106E48" w:rsidRDefault="00106E48">
                          <w:pPr>
                            <w:rPr>
                              <w:del w:id="176" w:author="Aude SAINT-SAUVEUR" w:date="2024-09-16T17:27:00Z" w16du:dateUtc="2024-09-16T15:27:00Z"/>
                            </w:rPr>
                          </w:pPr>
                          <w:del w:id="177" w:author="Aude SAINT-SAUVEUR" w:date="2024-09-16T17:27:00Z" w16du:dateUtc="2024-09-16T15:27:00Z">
                            <w:r>
                              <w:rPr>
                                <w:rFonts w:ascii="Helvetica 55 Roman" w:hAnsi="Helvetica 55 Roman" w:cs="Helvetica 55 Roman"/>
                                <w:b/>
                                <w:bCs/>
                                <w:color w:val="000000"/>
                                <w:sz w:val="16"/>
                                <w:szCs w:val="16"/>
                                <w:lang w:val="en-US"/>
                              </w:rPr>
                              <w:delText>Tiroir optique</w:delText>
                            </w:r>
                          </w:del>
                        </w:p>
                      </w:txbxContent>
                    </v:textbox>
                  </v:rect>
                  <v:rect id="Rectangle 249" o:spid="_x0000_s1106"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" filled="f" stroked="f">
                    <v:textbox style="mso-fit-shape-to-text:t" inset="0,0,0,0">
                      <w:txbxContent>
                        <w:p w14:paraId="54F180B1" w14:textId="77777777" w:rsidR="00106E48" w:rsidRDefault="00A12C77">
                          <w:pPr>
                            <w:rPr>
                              <w:del w:id="178" w:author="Aude SAINT-SAUVEUR" w:date="2024-09-16T17:27:00Z" w16du:dateUtc="2024-09-16T15:27:00Z"/>
                            </w:rPr>
                          </w:pPr>
                          <w:del w:id="179" w:author="Aude SAINT-SAUVEUR" w:date="2024-09-16T17:27:00Z" w16du:dateUtc="2024-09-16T15:27:00Z">
                            <w:r>
                              <w:rPr>
                                <w:rFonts w:ascii="Helvetica 55 Roman" w:hAnsi="Helvetica 55 Roman" w:cs="Helvetica 55 Roman"/>
                                <w:b/>
                                <w:bCs/>
                                <w:color w:val="000000"/>
                                <w:sz w:val="16"/>
                                <w:szCs w:val="16"/>
                                <w:lang w:val="en-US"/>
                              </w:rPr>
                              <w:delText>RIP FTTX</w:delText>
                            </w:r>
                          </w:del>
                        </w:p>
                      </w:txbxContent>
                    </v:textbox>
                  </v:rect>
                  <v:rect id="Rectangle 250" o:spid="_x0000_s1107"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" fillcolor="#92d050" stroked="f"/>
                  <v:rect id="Rectangle 251" o:spid="_x0000_s1108"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" filled="f" strokeweight=".7pt"/>
                  <v:rect id="Rectangle 252" o:spid="_x0000_s1109"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" filled="f" stroked="f">
                    <v:textbox style="mso-fit-shape-to-text:t" inset="0,0,0,0">
                      <w:txbxContent>
                        <w:p w14:paraId="4DAC5787" w14:textId="77777777" w:rsidR="00106E48" w:rsidRDefault="00106E48">
                          <w:pPr>
                            <w:rPr>
                              <w:del w:id="180" w:author="Aude SAINT-SAUVEUR" w:date="2024-09-16T17:27:00Z" w16du:dateUtc="2024-09-16T15:27:00Z"/>
                            </w:rPr>
                          </w:pPr>
                          <w:del w:id="181" w:author="Aude SAINT-SAUVEUR" w:date="2024-09-16T17:27:00Z" w16du:dateUtc="2024-09-16T15:27:00Z">
                            <w:r>
                              <w:rPr>
                                <w:rFonts w:ascii="Helvetica 75 Bold" w:hAnsi="Helvetica 75 Bold" w:cs="Helvetica 75 Bold"/>
                                <w:b/>
                                <w:bCs/>
                                <w:color w:val="000000"/>
                                <w:sz w:val="16"/>
                                <w:szCs w:val="16"/>
                                <w:lang w:val="en-US"/>
                              </w:rPr>
                              <w:delText>Tiroir optique</w:delText>
                            </w:r>
                          </w:del>
                        </w:p>
                      </w:txbxContent>
                    </v:textbox>
                  </v:rect>
                  <v:rect id="Rectangle 253" o:spid="_x0000_s1110"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" filled="f" stroked="f">
                    <v:textbox style="mso-fit-shape-to-text:t" inset="0,0,0,0">
                      <w:txbxContent>
                        <w:p w14:paraId="7E99DB15" w14:textId="77777777" w:rsidR="00106E48" w:rsidRDefault="00106E48">
                          <w:pPr>
                            <w:rPr>
                              <w:del w:id="182" w:author="Aude SAINT-SAUVEUR" w:date="2024-09-16T17:27:00Z" w16du:dateUtc="2024-09-16T15:27:00Z"/>
                            </w:rPr>
                          </w:pPr>
                          <w:del w:id="183" w:author="Aude SAINT-SAUVEUR" w:date="2024-09-16T17:27:00Z" w16du:dateUtc="2024-09-16T15:27:00Z">
                            <w:r>
                              <w:rPr>
                                <w:rFonts w:ascii="Helvetica 75 Bold" w:hAnsi="Helvetica 75 Bold" w:cs="Helvetica 75 Bold"/>
                                <w:b/>
                                <w:bCs/>
                                <w:color w:val="000000"/>
                                <w:sz w:val="16"/>
                                <w:szCs w:val="16"/>
                                <w:lang w:val="en-US"/>
                              </w:rPr>
                              <w:delText xml:space="preserve">distribution </w:delText>
                            </w:r>
                          </w:del>
                        </w:p>
                      </w:txbxContent>
                    </v:textbox>
                  </v:rect>
                  <v:rect id="Rectangle 254" o:spid="_x0000_s1111"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" filled="f" stroked="f">
                    <v:textbox style="mso-fit-shape-to-text:t" inset="0,0,0,0">
                      <w:txbxContent>
                        <w:p w14:paraId="391254F8" w14:textId="77777777" w:rsidR="00106E48" w:rsidRDefault="00106E48">
                          <w:pPr>
                            <w:rPr>
                              <w:del w:id="184" w:author="Aude SAINT-SAUVEUR" w:date="2024-09-16T17:27:00Z" w16du:dateUtc="2024-09-16T15:27:00Z"/>
                            </w:rPr>
                          </w:pPr>
                          <w:del w:id="185" w:author="Aude SAINT-SAUVEUR" w:date="2024-09-16T17:27:00Z" w16du:dateUtc="2024-09-16T15:27:00Z">
                            <w:r>
                              <w:rPr>
                                <w:rFonts w:ascii="Helvetica 75 Bold" w:hAnsi="Helvetica 75 Bold" w:cs="Helvetica 75 Bold"/>
                                <w:b/>
                                <w:bCs/>
                                <w:color w:val="000000"/>
                                <w:sz w:val="16"/>
                                <w:szCs w:val="16"/>
                                <w:lang w:val="en-US"/>
                              </w:rPr>
                              <w:delText>entreprise</w:delText>
                            </w:r>
                          </w:del>
                        </w:p>
                      </w:txbxContent>
                    </v:textbox>
                  </v:rect>
                  <v:rect id="Rectangle 255" o:spid="_x0000_s1112"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" fillcolor="#ffc000" stroked="f"/>
                  <v:shape id="Freeform 256" o:spid="_x0000_s1113"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114"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" filled="f" stroked="f">
                    <v:textbox style="mso-fit-shape-to-text:t" inset="0,0,0,0">
                      <w:txbxContent>
                        <w:p w14:paraId="6CA2E894" w14:textId="77777777" w:rsidR="00106E48" w:rsidRDefault="00106E48">
                          <w:pPr>
                            <w:rPr>
                              <w:del w:id="186" w:author="Aude SAINT-SAUVEUR" w:date="2024-09-16T17:27:00Z" w16du:dateUtc="2024-09-16T15:27:00Z"/>
                            </w:rPr>
                          </w:pPr>
                          <w:del w:id="187" w:author="Aude SAINT-SAUVEUR" w:date="2024-09-16T17:27:00Z" w16du:dateUtc="2024-09-16T15:27:00Z">
                            <w:r>
                              <w:rPr>
                                <w:rFonts w:ascii="Helvetica 75 Bold" w:hAnsi="Helvetica 75 Bold" w:cs="Helvetica 75 Bold"/>
                                <w:b/>
                                <w:bCs/>
                                <w:color w:val="000000"/>
                                <w:sz w:val="16"/>
                                <w:szCs w:val="16"/>
                                <w:lang w:val="en-US"/>
                              </w:rPr>
                              <w:delText xml:space="preserve">Tiroir optique </w:delText>
                            </w:r>
                          </w:del>
                        </w:p>
                      </w:txbxContent>
                    </v:textbox>
                  </v:rect>
                  <v:rect id="Rectangle 258" o:spid="_x0000_s1115"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" filled="f" stroked="f">
                    <v:textbox style="mso-fit-shape-to-text:t" inset="0,0,0,0">
                      <w:txbxContent>
                        <w:p w14:paraId="584D830C" w14:textId="77777777" w:rsidR="00106E48" w:rsidRDefault="00106E48">
                          <w:pPr>
                            <w:rPr>
                              <w:del w:id="188" w:author="Aude SAINT-SAUVEUR" w:date="2024-09-16T17:27:00Z" w16du:dateUtc="2024-09-16T15:27:00Z"/>
                            </w:rPr>
                          </w:pPr>
                          <w:del w:id="189" w:author="Aude SAINT-SAUVEUR" w:date="2024-09-16T17:27:00Z" w16du:dateUtc="2024-09-16T15:27:00Z">
                            <w:r>
                              <w:rPr>
                                <w:rFonts w:ascii="Helvetica 75 Bold" w:hAnsi="Helvetica 75 Bold" w:cs="Helvetica 75 Bold"/>
                                <w:b/>
                                <w:bCs/>
                                <w:color w:val="000000"/>
                                <w:sz w:val="16"/>
                                <w:szCs w:val="16"/>
                                <w:lang w:val="en-US"/>
                              </w:rPr>
                              <w:delText xml:space="preserve">distribution </w:delText>
                            </w:r>
                          </w:del>
                        </w:p>
                      </w:txbxContent>
                    </v:textbox>
                  </v:rect>
                  <v:rect id="Rectangle 259" o:spid="_x0000_s1116"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" filled="f" stroked="f">
                    <v:textbox style="mso-fit-shape-to-text:t" inset="0,0,0,0">
                      <w:txbxContent>
                        <w:p w14:paraId="697DA999" w14:textId="77777777" w:rsidR="00106E48" w:rsidRDefault="00106E48">
                          <w:pPr>
                            <w:rPr>
                              <w:del w:id="190" w:author="Aude SAINT-SAUVEUR" w:date="2024-09-16T17:27:00Z" w16du:dateUtc="2024-09-16T15:27:00Z"/>
                            </w:rPr>
                          </w:pPr>
                          <w:del w:id="191" w:author="Aude SAINT-SAUVEUR" w:date="2024-09-16T17:27:00Z" w16du:dateUtc="2024-09-16T15:27:00Z">
                            <w:r>
                              <w:rPr>
                                <w:rFonts w:ascii="Helvetica 75 Bold" w:hAnsi="Helvetica 75 Bold" w:cs="Helvetica 75 Bold"/>
                                <w:b/>
                                <w:bCs/>
                                <w:color w:val="000000"/>
                                <w:sz w:val="16"/>
                                <w:szCs w:val="16"/>
                                <w:lang w:val="en-US"/>
                              </w:rPr>
                              <w:delText>FTTH</w:delText>
                            </w:r>
                          </w:del>
                        </w:p>
                      </w:txbxContent>
                    </v:textbox>
                  </v:rect>
                  <v:rect id="Rectangle 260" o:spid="_x0000_s1117"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" fillcolor="#00b0f0" stroked="f"/>
                  <v:rect id="Rectangle 261" o:spid="_x0000_s1118"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" filled="f" strokeweight=".7pt"/>
                  <v:rect id="Rectangle 262" o:spid="_x0000_s1119"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" filled="f" stroked="f">
                    <v:textbox style="mso-fit-shape-to-text:t" inset="0,0,0,0">
                      <w:txbxContent>
                        <w:p w14:paraId="7D1C9774" w14:textId="77777777" w:rsidR="00106E48" w:rsidRDefault="00106E48">
                          <w:pPr>
                            <w:rPr>
                              <w:del w:id="192" w:author="Aude SAINT-SAUVEUR" w:date="2024-09-16T17:27:00Z" w16du:dateUtc="2024-09-16T15:27:00Z"/>
                            </w:rPr>
                          </w:pPr>
                          <w:del w:id="193" w:author="Aude SAINT-SAUVEUR" w:date="2024-09-16T17:27:00Z" w16du:dateUtc="2024-09-16T15:27:00Z">
                            <w:r>
                              <w:rPr>
                                <w:rFonts w:ascii="Helvetica 55 Roman" w:hAnsi="Helvetica 55 Roman" w:cs="Helvetica 55 Roman"/>
                                <w:b/>
                                <w:bCs/>
                                <w:color w:val="000000"/>
                                <w:sz w:val="16"/>
                                <w:szCs w:val="16"/>
                                <w:lang w:val="en-US"/>
                              </w:rPr>
                              <w:delText xml:space="preserve">Tiroir optique </w:delText>
                            </w:r>
                          </w:del>
                        </w:p>
                      </w:txbxContent>
                    </v:textbox>
                  </v:rect>
                  <v:rect id="Rectangle 263" o:spid="_x0000_s1120"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" filled="f" stroked="f">
                    <v:textbox style="mso-fit-shape-to-text:t" inset="0,0,0,0">
                      <w:txbxContent>
                        <w:p w14:paraId="795AB6BE" w14:textId="77777777" w:rsidR="00106E48" w:rsidRDefault="00106E48">
                          <w:pPr>
                            <w:rPr>
                              <w:del w:id="194" w:author="Aude SAINT-SAUVEUR" w:date="2024-09-16T17:27:00Z" w16du:dateUtc="2024-09-16T15:27:00Z"/>
                            </w:rPr>
                          </w:pPr>
                          <w:del w:id="195" w:author="Aude SAINT-SAUVEUR" w:date="2024-09-16T17:27:00Z" w16du:dateUtc="2024-09-16T15:27:00Z">
                            <w:r>
                              <w:rPr>
                                <w:rFonts w:ascii="Helvetica 55 Roman" w:hAnsi="Helvetica 55 Roman" w:cs="Helvetica 55 Roman"/>
                                <w:b/>
                                <w:bCs/>
                                <w:color w:val="000000"/>
                                <w:sz w:val="16"/>
                                <w:szCs w:val="16"/>
                                <w:lang w:val="en-US"/>
                              </w:rPr>
                              <w:delText>Opérateur</w:delText>
                            </w:r>
                          </w:del>
                        </w:p>
                      </w:txbxContent>
                    </v:textbox>
                  </v:rect>
                  <v:rect id="Rectangle 264" o:spid="_x0000_s1121"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" fillcolor="#00b050" stroked="f"/>
                  <v:rect id="Rectangle 265" o:spid="_x0000_s1122"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" filled="f" strokeweight=".95pt"/>
                  <v:rect id="Rectangle 266" o:spid="_x0000_s1123"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" fillcolor="#00b050" stroked="f"/>
                  <v:rect id="Rectangle 267" o:spid="_x0000_s1124"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" filled="f" strokeweight=".95pt"/>
                  <v:rect id="Rectangle 268" o:spid="_x0000_s1125"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" filled="f" stroked="f">
                    <v:textbox style="mso-fit-shape-to-text:t" inset="0,0,0,0">
                      <w:txbxContent>
                        <w:p w14:paraId="29FB91AE" w14:textId="77777777" w:rsidR="00106E48" w:rsidRDefault="00106E48">
                          <w:pPr>
                            <w:rPr>
                              <w:del w:id="196" w:author="Aude SAINT-SAUVEUR" w:date="2024-09-16T17:27:00Z" w16du:dateUtc="2024-09-16T15:27:00Z"/>
                            </w:rPr>
                          </w:pPr>
                          <w:del w:id="197" w:author="Aude SAINT-SAUVEUR" w:date="2024-09-16T17:27:00Z" w16du:dateUtc="2024-09-16T15:27:00Z">
                            <w:r>
                              <w:rPr>
                                <w:rFonts w:ascii="Helvetica 75 Bold" w:hAnsi="Helvetica 75 Bold" w:cs="Helvetica 75 Bold"/>
                                <w:b/>
                                <w:bCs/>
                                <w:color w:val="0033CC"/>
                                <w:lang w:val="en-US"/>
                              </w:rPr>
                              <w:delText xml:space="preserve">Cordon </w:delText>
                            </w:r>
                          </w:del>
                        </w:p>
                      </w:txbxContent>
                    </v:textbox>
                  </v:rect>
                  <v:rect id="Rectangle 269" o:spid="_x0000_s1126"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" filled="f" stroked="f">
                    <v:textbox style="mso-fit-shape-to-text:t" inset="0,0,0,0">
                      <w:txbxContent>
                        <w:p w14:paraId="1DB9647E" w14:textId="77777777" w:rsidR="00106E48" w:rsidRDefault="00106E48">
                          <w:pPr>
                            <w:rPr>
                              <w:del w:id="198" w:author="Aude SAINT-SAUVEUR" w:date="2024-09-16T17:27:00Z" w16du:dateUtc="2024-09-16T15:27:00Z"/>
                            </w:rPr>
                          </w:pPr>
                          <w:del w:id="199" w:author="Aude SAINT-SAUVEUR" w:date="2024-09-16T17:27:00Z" w16du:dateUtc="2024-09-16T15:27:00Z">
                            <w:r>
                              <w:rPr>
                                <w:rFonts w:ascii="Helvetica 75 Bold" w:hAnsi="Helvetica 75 Bold" w:cs="Helvetica 75 Bold"/>
                                <w:b/>
                                <w:bCs/>
                                <w:color w:val="0033CC"/>
                                <w:lang w:val="en-US"/>
                              </w:rPr>
                              <w:delText>sécurisé</w:delText>
                            </w:r>
                          </w:del>
                        </w:p>
                      </w:txbxContent>
                    </v:textbox>
                  </v:rect>
                  <v:shape id="Freeform 270" o:spid="_x0000_s1127"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128"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" fillcolor="blue" stroked="f"/>
                  <v:rect id="Rectangle 272" o:spid="_x0000_s1129"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" filled="f" strokeweight=".95pt"/>
                  <v:rect id="Rectangle 273" o:spid="_x0000_s1130"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" fillcolor="blue" stroked="f"/>
                  <v:rect id="Rectangle 274" o:spid="_x0000_s1131"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" filled="f" strokeweight=".95pt"/>
                  <v:rect id="Rectangle 275" o:spid="_x0000_s1132"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" fillcolor="blue" stroked="f"/>
                  <v:rect id="Rectangle 276" o:spid="_x0000_s1133"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" filled="f" strokeweight=".95pt"/>
                  <v:rect id="Rectangle 277" o:spid="_x0000_s1134"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" fillcolor="blue" stroked="f"/>
                  <v:rect id="Rectangle 278" o:spid="_x0000_s1135"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" filled="f" strokeweight=".95pt"/>
                  <v:rect id="Rectangle 279" o:spid="_x0000_s1136"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" filled="f" strokeweight="3pt"/>
                  <v:shape id="Freeform 280" o:spid="_x0000_s1137"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38"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" filled="f" stroked="f">
                    <v:textbox style="mso-fit-shape-to-text:t" inset="0,0,0,0">
                      <w:txbxContent>
                        <w:p w14:paraId="7B133FC0" w14:textId="77777777" w:rsidR="00106E48" w:rsidRDefault="00106E48">
                          <w:pPr>
                            <w:rPr>
                              <w:del w:id="200" w:author="Aude SAINT-SAUVEUR" w:date="2024-09-16T17:27:00Z" w16du:dateUtc="2024-09-16T15:27:00Z"/>
                            </w:rPr>
                          </w:pPr>
                          <w:del w:id="201" w:author="Aude SAINT-SAUVEUR" w:date="2024-09-16T17:27:00Z" w16du:dateUtc="2024-09-16T15:27:00Z">
                            <w:r>
                              <w:rPr>
                                <w:rFonts w:ascii="Helvetica 75 Bold" w:hAnsi="Helvetica 75 Bold" w:cs="Helvetica 75 Bold"/>
                                <w:b/>
                                <w:bCs/>
                                <w:color w:val="0033CC"/>
                                <w:lang w:val="en-US"/>
                              </w:rPr>
                              <w:delText xml:space="preserve">Connecteur face </w:delText>
                            </w:r>
                          </w:del>
                        </w:p>
                      </w:txbxContent>
                    </v:textbox>
                  </v:rect>
                  <v:rect id="Rectangle 282" o:spid="_x0000_s1139"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" filled="f" stroked="f">
                    <v:textbox style="mso-fit-shape-to-text:t" inset="0,0,0,0">
                      <w:txbxContent>
                        <w:p w14:paraId="032A8230" w14:textId="77777777" w:rsidR="00106E48" w:rsidRDefault="00106E48">
                          <w:pPr>
                            <w:rPr>
                              <w:del w:id="202" w:author="Aude SAINT-SAUVEUR" w:date="2024-09-16T17:27:00Z" w16du:dateUtc="2024-09-16T15:27:00Z"/>
                            </w:rPr>
                          </w:pPr>
                          <w:del w:id="203" w:author="Aude SAINT-SAUVEUR" w:date="2024-09-16T17:27:00Z" w16du:dateUtc="2024-09-16T15:27:00Z">
                            <w:r>
                              <w:rPr>
                                <w:rFonts w:ascii="Helvetica 75 Bold" w:hAnsi="Helvetica 75 Bold" w:cs="Helvetica 75 Bold"/>
                                <w:b/>
                                <w:bCs/>
                                <w:color w:val="0033CC"/>
                                <w:lang w:val="en-US"/>
                              </w:rPr>
                              <w:delText>avant</w:delText>
                            </w:r>
                          </w:del>
                        </w:p>
                      </w:txbxContent>
                    </v:textbox>
                  </v:rect>
                  <v:shape id="Freeform 283" o:spid="_x0000_s1140"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del>
      <w:ins w:id="204" w:author="Aude SAINT-SAUVEUR" w:date="2024-09-16T17:27:00Z" w16du:dateUtc="2024-09-16T15:27:00Z">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pPr>
                                  <w:rPr>
                                    <w:ins w:id="205" w:author="Aude SAINT-SAUVEUR" w:date="2024-09-16T17:27:00Z" w16du:dateUtc="2024-09-16T15:27:00Z"/>
                                  </w:rPr>
                                </w:pPr>
                                <w:ins w:id="206" w:author="Aude SAINT-SAUVEUR" w:date="2024-09-16T17:27:00Z" w16du:dateUtc="2024-09-16T15:27:00Z">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ins>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Pr>
                                  <w:rPr>
                                    <w:ins w:id="207" w:author="Aude SAINT-SAUVEUR" w:date="2024-09-16T17:27:00Z" w16du:dateUtc="2024-09-16T15:27:00Z"/>
                                  </w:rPr>
                                </w:pPr>
                                <w:ins w:id="208" w:author="Aude SAINT-SAUVEUR" w:date="2024-09-16T17:27:00Z" w16du:dateUtc="2024-09-16T15:27:00Z">
                                  <w:r>
                                    <w:rPr>
                                      <w:rFonts w:ascii="Helvetica 55 Roman" w:hAnsi="Helvetica 55 Roman" w:cs="Helvetica 55 Roman"/>
                                      <w:b/>
                                      <w:bCs/>
                                      <w:color w:val="000000"/>
                                      <w:sz w:val="16"/>
                                      <w:szCs w:val="16"/>
                                      <w:lang w:val="en-US"/>
                                    </w:rPr>
                                    <w:t>Tiroir optique</w:t>
                                  </w:r>
                                </w:ins>
                              </w:p>
                            </w:txbxContent>
                          </wps:txbx>
                          <wps:bodyPr rot="0" vert="horz" wrap="none" lIns="0" tIns="0" rIns="0" bIns="0" anchor="t" anchorCtr="0">
                            <a:spAutoFit/>
                          </wps:bodyPr>
                        </wps:wsp>
                        <wps:wsp>
                          <wps:cNvPr id="47" name="Rectangle 249"/>
                          <wps:cNvSpPr>
                            <a:spLocks noChangeArrowheads="1"/>
                          </wps:cNvSpPr>
                          <wps:spPr bwMode="auto">
                            <a:xfrm>
                              <a:off x="561975" y="695325"/>
                              <a:ext cx="4521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pPr>
                                  <w:rPr>
                                    <w:ins w:id="209" w:author="Aude SAINT-SAUVEUR" w:date="2024-09-16T17:27:00Z" w16du:dateUtc="2024-09-16T15:27:00Z"/>
                                  </w:rPr>
                                </w:pPr>
                                <w:ins w:id="210" w:author="Aude SAINT-SAUVEUR" w:date="2024-09-16T17:27:00Z" w16du:dateUtc="2024-09-16T15:27:00Z">
                                  <w:r>
                                    <w:rPr>
                                      <w:rFonts w:ascii="Helvetica 55 Roman" w:hAnsi="Helvetica 55 Roman" w:cs="Helvetica 55 Roman"/>
                                      <w:b/>
                                      <w:bCs/>
                                      <w:color w:val="000000"/>
                                      <w:sz w:val="16"/>
                                      <w:szCs w:val="16"/>
                                      <w:lang w:val="en-US"/>
                                    </w:rPr>
                                    <w:t>RIP FTTX</w:t>
                                  </w:r>
                                </w:ins>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Pr>
                                  <w:rPr>
                                    <w:ins w:id="211" w:author="Aude SAINT-SAUVEUR" w:date="2024-09-16T17:27:00Z" w16du:dateUtc="2024-09-16T15:27:00Z"/>
                                  </w:rPr>
                                </w:pPr>
                                <w:ins w:id="212" w:author="Aude SAINT-SAUVEUR" w:date="2024-09-16T17:27:00Z" w16du:dateUtc="2024-09-16T15:27:00Z">
                                  <w:r>
                                    <w:rPr>
                                      <w:rFonts w:ascii="Helvetica 75 Bold" w:hAnsi="Helvetica 75 Bold" w:cs="Helvetica 75 Bold"/>
                                      <w:b/>
                                      <w:bCs/>
                                      <w:color w:val="000000"/>
                                      <w:sz w:val="16"/>
                                      <w:szCs w:val="16"/>
                                      <w:lang w:val="en-US"/>
                                    </w:rPr>
                                    <w:t>Tiroir optique</w:t>
                                  </w:r>
                                </w:ins>
                              </w:p>
                            </w:txbxContent>
                          </wps:txbx>
                          <wps:bodyPr rot="0" vert="horz" wrap="none" lIns="0" tIns="0" rIns="0" bIns="0" anchor="t" anchorCtr="0">
                            <a:spAutoFit/>
                          </wps:bodyPr>
                        </wps:wsp>
                        <wps:wsp>
                          <wps:cNvPr id="51" name="Rectangle 253"/>
                          <wps:cNvSpPr>
                            <a:spLocks noChangeArrowheads="1"/>
                          </wps:cNvSpPr>
                          <wps:spPr bwMode="auto">
                            <a:xfrm>
                              <a:off x="1957070" y="238887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pPr>
                                  <w:rPr>
                                    <w:ins w:id="213" w:author="Aude SAINT-SAUVEUR" w:date="2024-09-16T17:27:00Z" w16du:dateUtc="2024-09-16T15:27:00Z"/>
                                  </w:rPr>
                                </w:pPr>
                                <w:ins w:id="214" w:author="Aude SAINT-SAUVEUR" w:date="2024-09-16T17:27:00Z" w16du:dateUtc="2024-09-16T15:27:00Z">
                                  <w:r>
                                    <w:rPr>
                                      <w:rFonts w:ascii="Helvetica 75 Bold" w:hAnsi="Helvetica 75 Bold" w:cs="Helvetica 75 Bold"/>
                                      <w:b/>
                                      <w:bCs/>
                                      <w:color w:val="000000"/>
                                      <w:sz w:val="16"/>
                                      <w:szCs w:val="16"/>
                                      <w:lang w:val="en-US"/>
                                    </w:rPr>
                                    <w:t xml:space="preserve">distribution </w:t>
                                  </w:r>
                                </w:ins>
                              </w:p>
                            </w:txbxContent>
                          </wps:txbx>
                          <wps:bodyPr rot="0" vert="horz" wrap="none" lIns="0" tIns="0" rIns="0" bIns="0" anchor="t" anchorCtr="0">
                            <a:spAutoFit/>
                          </wps:bodyPr>
                        </wps:wsp>
                        <wps:wsp>
                          <wps:cNvPr id="52" name="Rectangle 254"/>
                          <wps:cNvSpPr>
                            <a:spLocks noChangeArrowheads="1"/>
                          </wps:cNvSpPr>
                          <wps:spPr bwMode="auto">
                            <a:xfrm>
                              <a:off x="2001520" y="2510155"/>
                              <a:ext cx="4914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Pr>
                                  <w:rPr>
                                    <w:ins w:id="215" w:author="Aude SAINT-SAUVEUR" w:date="2024-09-16T17:27:00Z" w16du:dateUtc="2024-09-16T15:27:00Z"/>
                                  </w:rPr>
                                </w:pPr>
                                <w:ins w:id="216" w:author="Aude SAINT-SAUVEUR" w:date="2024-09-16T17:27:00Z" w16du:dateUtc="2024-09-16T15:27:00Z">
                                  <w:r>
                                    <w:rPr>
                                      <w:rFonts w:ascii="Helvetica 75 Bold" w:hAnsi="Helvetica 75 Bold" w:cs="Helvetica 75 Bold"/>
                                      <w:b/>
                                      <w:bCs/>
                                      <w:color w:val="000000"/>
                                      <w:sz w:val="16"/>
                                      <w:szCs w:val="16"/>
                                      <w:lang w:val="en-US"/>
                                    </w:rPr>
                                    <w:t>entreprise</w:t>
                                  </w:r>
                                </w:ins>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Pr>
                                  <w:rPr>
                                    <w:ins w:id="217" w:author="Aude SAINT-SAUVEUR" w:date="2024-09-16T17:27:00Z" w16du:dateUtc="2024-09-16T15:27:00Z"/>
                                  </w:rPr>
                                </w:pPr>
                                <w:ins w:id="218" w:author="Aude SAINT-SAUVEUR" w:date="2024-09-16T17:27:00Z" w16du:dateUtc="2024-09-16T15:27:00Z">
                                  <w:r>
                                    <w:rPr>
                                      <w:rFonts w:ascii="Helvetica 75 Bold" w:hAnsi="Helvetica 75 Bold" w:cs="Helvetica 75 Bold"/>
                                      <w:b/>
                                      <w:bCs/>
                                      <w:color w:val="000000"/>
                                      <w:sz w:val="16"/>
                                      <w:szCs w:val="16"/>
                                      <w:lang w:val="en-US"/>
                                    </w:rPr>
                                    <w:t xml:space="preserve">Tiroir optique </w:t>
                                  </w:r>
                                </w:ins>
                              </w:p>
                            </w:txbxContent>
                          </wps:txbx>
                          <wps:bodyPr rot="0" vert="horz" wrap="none" lIns="0" tIns="0" rIns="0" bIns="0" anchor="t" anchorCtr="0">
                            <a:spAutoFit/>
                          </wps:bodyPr>
                        </wps:wsp>
                        <wps:wsp>
                          <wps:cNvPr id="56" name="Rectangle 258"/>
                          <wps:cNvSpPr>
                            <a:spLocks noChangeArrowheads="1"/>
                          </wps:cNvSpPr>
                          <wps:spPr bwMode="auto">
                            <a:xfrm>
                              <a:off x="1818640" y="185420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pPr>
                                  <w:rPr>
                                    <w:ins w:id="219" w:author="Aude SAINT-SAUVEUR" w:date="2024-09-16T17:27:00Z" w16du:dateUtc="2024-09-16T15:27:00Z"/>
                                  </w:rPr>
                                </w:pPr>
                                <w:ins w:id="220" w:author="Aude SAINT-SAUVEUR" w:date="2024-09-16T17:27:00Z" w16du:dateUtc="2024-09-16T15:27:00Z">
                                  <w:r>
                                    <w:rPr>
                                      <w:rFonts w:ascii="Helvetica 75 Bold" w:hAnsi="Helvetica 75 Bold" w:cs="Helvetica 75 Bold"/>
                                      <w:b/>
                                      <w:bCs/>
                                      <w:color w:val="000000"/>
                                      <w:sz w:val="16"/>
                                      <w:szCs w:val="16"/>
                                      <w:lang w:val="en-US"/>
                                    </w:rPr>
                                    <w:t xml:space="preserve">distribution </w:t>
                                  </w:r>
                                </w:ins>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pPr>
                                  <w:rPr>
                                    <w:ins w:id="221" w:author="Aude SAINT-SAUVEUR" w:date="2024-09-16T17:27:00Z" w16du:dateUtc="2024-09-16T15:27:00Z"/>
                                  </w:rPr>
                                </w:pPr>
                                <w:ins w:id="222" w:author="Aude SAINT-SAUVEUR" w:date="2024-09-16T17:27:00Z" w16du:dateUtc="2024-09-16T15:27:00Z">
                                  <w:r>
                                    <w:rPr>
                                      <w:rFonts w:ascii="Helvetica 75 Bold" w:hAnsi="Helvetica 75 Bold" w:cs="Helvetica 75 Bold"/>
                                      <w:b/>
                                      <w:bCs/>
                                      <w:color w:val="000000"/>
                                      <w:sz w:val="16"/>
                                      <w:szCs w:val="16"/>
                                      <w:lang w:val="en-US"/>
                                    </w:rPr>
                                    <w:t>FTTH</w:t>
                                  </w:r>
                                </w:ins>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Pr>
                                  <w:rPr>
                                    <w:ins w:id="223" w:author="Aude SAINT-SAUVEUR" w:date="2024-09-16T17:27:00Z" w16du:dateUtc="2024-09-16T15:27:00Z"/>
                                  </w:rPr>
                                </w:pPr>
                                <w:ins w:id="224" w:author="Aude SAINT-SAUVEUR" w:date="2024-09-16T17:27:00Z" w16du:dateUtc="2024-09-16T15:27:00Z">
                                  <w:r>
                                    <w:rPr>
                                      <w:rFonts w:ascii="Helvetica 55 Roman" w:hAnsi="Helvetica 55 Roman" w:cs="Helvetica 55 Roman"/>
                                      <w:b/>
                                      <w:bCs/>
                                      <w:color w:val="000000"/>
                                      <w:sz w:val="16"/>
                                      <w:szCs w:val="16"/>
                                      <w:lang w:val="en-US"/>
                                    </w:rPr>
                                    <w:t xml:space="preserve">Tiroir optique </w:t>
                                  </w:r>
                                </w:ins>
                              </w:p>
                            </w:txbxContent>
                          </wps:txbx>
                          <wps:bodyPr rot="0" vert="horz" wrap="none" lIns="0" tIns="0" rIns="0" bIns="0" anchor="t" anchorCtr="0">
                            <a:spAutoFit/>
                          </wps:bodyPr>
                        </wps:wsp>
                        <wps:wsp>
                          <wps:cNvPr id="61" name="Rectangle 263"/>
                          <wps:cNvSpPr>
                            <a:spLocks noChangeArrowheads="1"/>
                          </wps:cNvSpPr>
                          <wps:spPr bwMode="auto">
                            <a:xfrm>
                              <a:off x="502920" y="1164590"/>
                              <a:ext cx="4857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Pr>
                                  <w:rPr>
                                    <w:ins w:id="225" w:author="Aude SAINT-SAUVEUR" w:date="2024-09-16T17:27:00Z" w16du:dateUtc="2024-09-16T15:27:00Z"/>
                                  </w:rPr>
                                </w:pPr>
                                <w:ins w:id="226" w:author="Aude SAINT-SAUVEUR" w:date="2024-09-16T17:27:00Z" w16du:dateUtc="2024-09-16T15:27:00Z">
                                  <w:r>
                                    <w:rPr>
                                      <w:rFonts w:ascii="Helvetica 55 Roman" w:hAnsi="Helvetica 55 Roman" w:cs="Helvetica 55 Roman"/>
                                      <w:b/>
                                      <w:bCs/>
                                      <w:color w:val="000000"/>
                                      <w:sz w:val="16"/>
                                      <w:szCs w:val="16"/>
                                      <w:lang w:val="en-US"/>
                                    </w:rPr>
                                    <w:t>Opérateur</w:t>
                                  </w:r>
                                </w:ins>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148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pPr>
                                  <w:rPr>
                                    <w:ins w:id="227" w:author="Aude SAINT-SAUVEUR" w:date="2024-09-16T17:27:00Z" w16du:dateUtc="2024-09-16T15:27:00Z"/>
                                  </w:rPr>
                                </w:pPr>
                                <w:ins w:id="228" w:author="Aude SAINT-SAUVEUR" w:date="2024-09-16T17:27:00Z" w16du:dateUtc="2024-09-16T15:27:00Z">
                                  <w:r>
                                    <w:rPr>
                                      <w:rFonts w:ascii="Helvetica 75 Bold" w:hAnsi="Helvetica 75 Bold" w:cs="Helvetica 75 Bold"/>
                                      <w:b/>
                                      <w:bCs/>
                                      <w:color w:val="0033CC"/>
                                      <w:lang w:val="en-US"/>
                                    </w:rPr>
                                    <w:t xml:space="preserve">Cordon </w:t>
                                  </w:r>
                                </w:ins>
                              </w:p>
                            </w:txbxContent>
                          </wps:txbx>
                          <wps:bodyPr rot="0" vert="horz" wrap="none" lIns="0" tIns="0" rIns="0" bIns="0" anchor="t" anchorCtr="0">
                            <a:spAutoFit/>
                          </wps:bodyPr>
                        </wps:wsp>
                        <wps:wsp>
                          <wps:cNvPr id="67" name="Rectangle 269"/>
                          <wps:cNvSpPr>
                            <a:spLocks noChangeArrowheads="1"/>
                          </wps:cNvSpPr>
                          <wps:spPr bwMode="auto">
                            <a:xfrm>
                              <a:off x="2222500" y="828675"/>
                              <a:ext cx="515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Pr>
                                  <w:rPr>
                                    <w:ins w:id="229" w:author="Aude SAINT-SAUVEUR" w:date="2024-09-16T17:27:00Z" w16du:dateUtc="2024-09-16T15:27:00Z"/>
                                  </w:rPr>
                                </w:pPr>
                                <w:ins w:id="230" w:author="Aude SAINT-SAUVEUR" w:date="2024-09-16T17:27:00Z" w16du:dateUtc="2024-09-16T15:27:00Z">
                                  <w:r>
                                    <w:rPr>
                                      <w:rFonts w:ascii="Helvetica 75 Bold" w:hAnsi="Helvetica 75 Bold" w:cs="Helvetica 75 Bold"/>
                                      <w:b/>
                                      <w:bCs/>
                                      <w:color w:val="0033CC"/>
                                      <w:lang w:val="en-US"/>
                                    </w:rPr>
                                    <w:t>sécurisé</w:t>
                                  </w:r>
                                </w:ins>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99568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Pr>
                                  <w:rPr>
                                    <w:ins w:id="231" w:author="Aude SAINT-SAUVEUR" w:date="2024-09-16T17:27:00Z" w16du:dateUtc="2024-09-16T15:27:00Z"/>
                                  </w:rPr>
                                </w:pPr>
                                <w:ins w:id="232" w:author="Aude SAINT-SAUVEUR" w:date="2024-09-16T17:27:00Z" w16du:dateUtc="2024-09-16T15:27:00Z">
                                  <w:r>
                                    <w:rPr>
                                      <w:rFonts w:ascii="Helvetica 75 Bold" w:hAnsi="Helvetica 75 Bold" w:cs="Helvetica 75 Bold"/>
                                      <w:b/>
                                      <w:bCs/>
                                      <w:color w:val="0033CC"/>
                                      <w:lang w:val="en-US"/>
                                    </w:rPr>
                                    <w:t xml:space="preserve">Connecteur face </w:t>
                                  </w:r>
                                </w:ins>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Pr>
                                  <w:rPr>
                                    <w:ins w:id="233" w:author="Aude SAINT-SAUVEUR" w:date="2024-09-16T17:27:00Z" w16du:dateUtc="2024-09-16T15:27:00Z"/>
                                  </w:rPr>
                                </w:pPr>
                                <w:ins w:id="234" w:author="Aude SAINT-SAUVEUR" w:date="2024-09-16T17:27:00Z" w16du:dateUtc="2024-09-16T15:27:00Z">
                                  <w:r>
                                    <w:rPr>
                                      <w:rFonts w:ascii="Helvetica 75 Bold" w:hAnsi="Helvetica 75 Bold" w:cs="Helvetica 75 Bold"/>
                                      <w:b/>
                                      <w:bCs/>
                                      <w:color w:val="0033CC"/>
                                      <w:lang w:val="en-US"/>
                                    </w:rPr>
                                    <w:t>avant</w:t>
                                  </w:r>
                                </w:ins>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141"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">
                  <v:shape id="_x0000_s1142" type="#_x0000_t75" style="position:absolute;width:28860;height:29737;visibility:visible;mso-wrap-style:square">
                    <v:fill o:detectmouseclick="t"/>
                    <v:path o:connecttype="none"/>
                  </v:shape>
                  <v:rect id="Rectangle 243" o:spid="_x0000_s1143"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144"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145" style="position:absolute;left:5575;top:387;width:16421;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pPr>
                            <w:rPr>
                              <w:ins w:id="235" w:author="Aude SAINT-SAUVEUR" w:date="2024-09-16T17:27:00Z" w16du:dateUtc="2024-09-16T15:27:00Z"/>
                            </w:rPr>
                          </w:pPr>
                          <w:ins w:id="236" w:author="Aude SAINT-SAUVEUR" w:date="2024-09-16T17:27:00Z" w16du:dateUtc="2024-09-16T15:27:00Z">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ins>
                        </w:p>
                      </w:txbxContent>
                    </v:textbox>
                  </v:rect>
                  <v:rect id="Rectangle 246" o:spid="_x0000_s1146"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14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148" style="position:absolute;left:4298;top:5740;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Pr>
                            <w:rPr>
                              <w:ins w:id="237" w:author="Aude SAINT-SAUVEUR" w:date="2024-09-16T17:27:00Z" w16du:dateUtc="2024-09-16T15:27:00Z"/>
                            </w:rPr>
                          </w:pPr>
                          <w:ins w:id="238" w:author="Aude SAINT-SAUVEUR" w:date="2024-09-16T17:27:00Z" w16du:dateUtc="2024-09-16T15:27:00Z">
                            <w:r>
                              <w:rPr>
                                <w:rFonts w:ascii="Helvetica 55 Roman" w:hAnsi="Helvetica 55 Roman" w:cs="Helvetica 55 Roman"/>
                                <w:b/>
                                <w:bCs/>
                                <w:color w:val="000000"/>
                                <w:sz w:val="16"/>
                                <w:szCs w:val="16"/>
                                <w:lang w:val="en-US"/>
                              </w:rPr>
                              <w:t>Tiroir optique</w:t>
                            </w:r>
                          </w:ins>
                        </w:p>
                      </w:txbxContent>
                    </v:textbox>
                  </v:rect>
                  <v:rect id="Rectangle 249" o:spid="_x0000_s1149" style="position:absolute;left:5619;top:6953;width:4521;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pPr>
                            <w:rPr>
                              <w:ins w:id="239" w:author="Aude SAINT-SAUVEUR" w:date="2024-09-16T17:27:00Z" w16du:dateUtc="2024-09-16T15:27:00Z"/>
                            </w:rPr>
                          </w:pPr>
                          <w:ins w:id="240" w:author="Aude SAINT-SAUVEUR" w:date="2024-09-16T17:27:00Z" w16du:dateUtc="2024-09-16T15:27:00Z">
                            <w:r>
                              <w:rPr>
                                <w:rFonts w:ascii="Helvetica 55 Roman" w:hAnsi="Helvetica 55 Roman" w:cs="Helvetica 55 Roman"/>
                                <w:b/>
                                <w:bCs/>
                                <w:color w:val="000000"/>
                                <w:sz w:val="16"/>
                                <w:szCs w:val="16"/>
                                <w:lang w:val="en-US"/>
                              </w:rPr>
                              <w:t>RIP FTTX</w:t>
                            </w:r>
                          </w:ins>
                        </w:p>
                      </w:txbxContent>
                    </v:textbox>
                  </v:rect>
                  <v:rect id="Rectangle 250" o:spid="_x0000_s1150"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15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152" style="position:absolute;left:19208;top:2266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Pr>
                            <w:rPr>
                              <w:ins w:id="241" w:author="Aude SAINT-SAUVEUR" w:date="2024-09-16T17:27:00Z" w16du:dateUtc="2024-09-16T15:27:00Z"/>
                            </w:rPr>
                          </w:pPr>
                          <w:ins w:id="242" w:author="Aude SAINT-SAUVEUR" w:date="2024-09-16T17:27:00Z" w16du:dateUtc="2024-09-16T15:27:00Z">
                            <w:r>
                              <w:rPr>
                                <w:rFonts w:ascii="Helvetica 75 Bold" w:hAnsi="Helvetica 75 Bold" w:cs="Helvetica 75 Bold"/>
                                <w:b/>
                                <w:bCs/>
                                <w:color w:val="000000"/>
                                <w:sz w:val="16"/>
                                <w:szCs w:val="16"/>
                                <w:lang w:val="en-US"/>
                              </w:rPr>
                              <w:t>Tiroir optique</w:t>
                            </w:r>
                          </w:ins>
                        </w:p>
                      </w:txbxContent>
                    </v:textbox>
                  </v:rect>
                  <v:rect id="Rectangle 253" o:spid="_x0000_s1153" style="position:absolute;left:19570;top:23888;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pPr>
                            <w:rPr>
                              <w:ins w:id="243" w:author="Aude SAINT-SAUVEUR" w:date="2024-09-16T17:27:00Z" w16du:dateUtc="2024-09-16T15:27:00Z"/>
                            </w:rPr>
                          </w:pPr>
                          <w:ins w:id="244" w:author="Aude SAINT-SAUVEUR" w:date="2024-09-16T17:27:00Z" w16du:dateUtc="2024-09-16T15:27:00Z">
                            <w:r>
                              <w:rPr>
                                <w:rFonts w:ascii="Helvetica 75 Bold" w:hAnsi="Helvetica 75 Bold" w:cs="Helvetica 75 Bold"/>
                                <w:b/>
                                <w:bCs/>
                                <w:color w:val="000000"/>
                                <w:sz w:val="16"/>
                                <w:szCs w:val="16"/>
                                <w:lang w:val="en-US"/>
                              </w:rPr>
                              <w:t xml:space="preserve">distribution </w:t>
                            </w:r>
                          </w:ins>
                        </w:p>
                      </w:txbxContent>
                    </v:textbox>
                  </v:rect>
                  <v:rect id="Rectangle 254" o:spid="_x0000_s1154" style="position:absolute;left:20015;top:25101;width:4915;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Pr>
                            <w:rPr>
                              <w:ins w:id="245" w:author="Aude SAINT-SAUVEUR" w:date="2024-09-16T17:27:00Z" w16du:dateUtc="2024-09-16T15:27:00Z"/>
                            </w:rPr>
                          </w:pPr>
                          <w:ins w:id="246" w:author="Aude SAINT-SAUVEUR" w:date="2024-09-16T17:27:00Z" w16du:dateUtc="2024-09-16T15:27:00Z">
                            <w:r>
                              <w:rPr>
                                <w:rFonts w:ascii="Helvetica 75 Bold" w:hAnsi="Helvetica 75 Bold" w:cs="Helvetica 75 Bold"/>
                                <w:b/>
                                <w:bCs/>
                                <w:color w:val="000000"/>
                                <w:sz w:val="16"/>
                                <w:szCs w:val="16"/>
                                <w:lang w:val="en-US"/>
                              </w:rPr>
                              <w:t>entreprise</w:t>
                            </w:r>
                          </w:ins>
                        </w:p>
                      </w:txbxContent>
                    </v:textbox>
                  </v:rect>
                  <v:rect id="Rectangle 255" o:spid="_x0000_s1155"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156"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157" style="position:absolute;left:18992;top:17329;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Pr>
                            <w:rPr>
                              <w:ins w:id="247" w:author="Aude SAINT-SAUVEUR" w:date="2024-09-16T17:27:00Z" w16du:dateUtc="2024-09-16T15:27:00Z"/>
                            </w:rPr>
                          </w:pPr>
                          <w:ins w:id="248" w:author="Aude SAINT-SAUVEUR" w:date="2024-09-16T17:27:00Z" w16du:dateUtc="2024-09-16T15:27:00Z">
                            <w:r>
                              <w:rPr>
                                <w:rFonts w:ascii="Helvetica 75 Bold" w:hAnsi="Helvetica 75 Bold" w:cs="Helvetica 75 Bold"/>
                                <w:b/>
                                <w:bCs/>
                                <w:color w:val="000000"/>
                                <w:sz w:val="16"/>
                                <w:szCs w:val="16"/>
                                <w:lang w:val="en-US"/>
                              </w:rPr>
                              <w:t xml:space="preserve">Tiroir optique </w:t>
                            </w:r>
                          </w:ins>
                        </w:p>
                      </w:txbxContent>
                    </v:textbox>
                  </v:rect>
                  <v:rect id="Rectangle 258" o:spid="_x0000_s1158" style="position:absolute;left:18186;top:18542;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pPr>
                            <w:rPr>
                              <w:ins w:id="249" w:author="Aude SAINT-SAUVEUR" w:date="2024-09-16T17:27:00Z" w16du:dateUtc="2024-09-16T15:27:00Z"/>
                            </w:rPr>
                          </w:pPr>
                          <w:ins w:id="250" w:author="Aude SAINT-SAUVEUR" w:date="2024-09-16T17:27:00Z" w16du:dateUtc="2024-09-16T15:27:00Z">
                            <w:r>
                              <w:rPr>
                                <w:rFonts w:ascii="Helvetica 75 Bold" w:hAnsi="Helvetica 75 Bold" w:cs="Helvetica 75 Bold"/>
                                <w:b/>
                                <w:bCs/>
                                <w:color w:val="000000"/>
                                <w:sz w:val="16"/>
                                <w:szCs w:val="16"/>
                                <w:lang w:val="en-US"/>
                              </w:rPr>
                              <w:t xml:space="preserve">distribution </w:t>
                            </w:r>
                          </w:ins>
                        </w:p>
                      </w:txbxContent>
                    </v:textbox>
                  </v:rect>
                  <v:rect id="Rectangle 259" o:spid="_x0000_s1159" style="position:absolute;left:24003;top:18542;width:2597;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pPr>
                            <w:rPr>
                              <w:ins w:id="251" w:author="Aude SAINT-SAUVEUR" w:date="2024-09-16T17:27:00Z" w16du:dateUtc="2024-09-16T15:27:00Z"/>
                            </w:rPr>
                          </w:pPr>
                          <w:ins w:id="252" w:author="Aude SAINT-SAUVEUR" w:date="2024-09-16T17:27:00Z" w16du:dateUtc="2024-09-16T15:27:00Z">
                            <w:r>
                              <w:rPr>
                                <w:rFonts w:ascii="Helvetica 75 Bold" w:hAnsi="Helvetica 75 Bold" w:cs="Helvetica 75 Bold"/>
                                <w:b/>
                                <w:bCs/>
                                <w:color w:val="000000"/>
                                <w:sz w:val="16"/>
                                <w:szCs w:val="16"/>
                                <w:lang w:val="en-US"/>
                              </w:rPr>
                              <w:t>FTTH</w:t>
                            </w:r>
                          </w:ins>
                        </w:p>
                      </w:txbxContent>
                    </v:textbox>
                  </v:rect>
                  <v:rect id="Rectangle 260" o:spid="_x0000_s1160"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16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162" style="position:absolute;left:4178;top:1043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Pr>
                            <w:rPr>
                              <w:ins w:id="253" w:author="Aude SAINT-SAUVEUR" w:date="2024-09-16T17:27:00Z" w16du:dateUtc="2024-09-16T15:27:00Z"/>
                            </w:rPr>
                          </w:pPr>
                          <w:ins w:id="254" w:author="Aude SAINT-SAUVEUR" w:date="2024-09-16T17:27:00Z" w16du:dateUtc="2024-09-16T15:27:00Z">
                            <w:r>
                              <w:rPr>
                                <w:rFonts w:ascii="Helvetica 55 Roman" w:hAnsi="Helvetica 55 Roman" w:cs="Helvetica 55 Roman"/>
                                <w:b/>
                                <w:bCs/>
                                <w:color w:val="000000"/>
                                <w:sz w:val="16"/>
                                <w:szCs w:val="16"/>
                                <w:lang w:val="en-US"/>
                              </w:rPr>
                              <w:t xml:space="preserve">Tiroir optique </w:t>
                            </w:r>
                          </w:ins>
                        </w:p>
                      </w:txbxContent>
                    </v:textbox>
                  </v:rect>
                  <v:rect id="Rectangle 263" o:spid="_x0000_s1163" style="position:absolute;left:5029;top:11645;width:4857;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Pr>
                            <w:rPr>
                              <w:ins w:id="255" w:author="Aude SAINT-SAUVEUR" w:date="2024-09-16T17:27:00Z" w16du:dateUtc="2024-09-16T15:27:00Z"/>
                            </w:rPr>
                          </w:pPr>
                          <w:ins w:id="256" w:author="Aude SAINT-SAUVEUR" w:date="2024-09-16T17:27:00Z" w16du:dateUtc="2024-09-16T15:27:00Z">
                            <w:r>
                              <w:rPr>
                                <w:rFonts w:ascii="Helvetica 55 Roman" w:hAnsi="Helvetica 55 Roman" w:cs="Helvetica 55 Roman"/>
                                <w:b/>
                                <w:bCs/>
                                <w:color w:val="000000"/>
                                <w:sz w:val="16"/>
                                <w:szCs w:val="16"/>
                                <w:lang w:val="en-US"/>
                              </w:rPr>
                              <w:t>Opérateur</w:t>
                            </w:r>
                          </w:ins>
                        </w:p>
                      </w:txbxContent>
                    </v:textbox>
                  </v:rect>
                  <v:rect id="Rectangle 264" o:spid="_x0000_s1164"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16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166"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16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168" style="position:absolute;left:17367;top:8286;width:4515;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pPr>
                            <w:rPr>
                              <w:ins w:id="257" w:author="Aude SAINT-SAUVEUR" w:date="2024-09-16T17:27:00Z" w16du:dateUtc="2024-09-16T15:27:00Z"/>
                            </w:rPr>
                          </w:pPr>
                          <w:ins w:id="258" w:author="Aude SAINT-SAUVEUR" w:date="2024-09-16T17:27:00Z" w16du:dateUtc="2024-09-16T15:27:00Z">
                            <w:r>
                              <w:rPr>
                                <w:rFonts w:ascii="Helvetica 75 Bold" w:hAnsi="Helvetica 75 Bold" w:cs="Helvetica 75 Bold"/>
                                <w:b/>
                                <w:bCs/>
                                <w:color w:val="0033CC"/>
                                <w:lang w:val="en-US"/>
                              </w:rPr>
                              <w:t xml:space="preserve">Cordon </w:t>
                            </w:r>
                          </w:ins>
                        </w:p>
                      </w:txbxContent>
                    </v:textbox>
                  </v:rect>
                  <v:rect id="Rectangle 269" o:spid="_x0000_s1169" style="position:absolute;left:22225;top:8286;width:515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Pr>
                            <w:rPr>
                              <w:ins w:id="259" w:author="Aude SAINT-SAUVEUR" w:date="2024-09-16T17:27:00Z" w16du:dateUtc="2024-09-16T15:27:00Z"/>
                            </w:rPr>
                          </w:pPr>
                          <w:ins w:id="260" w:author="Aude SAINT-SAUVEUR" w:date="2024-09-16T17:27:00Z" w16du:dateUtc="2024-09-16T15:27:00Z">
                            <w:r>
                              <w:rPr>
                                <w:rFonts w:ascii="Helvetica 75 Bold" w:hAnsi="Helvetica 75 Bold" w:cs="Helvetica 75 Bold"/>
                                <w:b/>
                                <w:bCs/>
                                <w:color w:val="0033CC"/>
                                <w:lang w:val="en-US"/>
                              </w:rPr>
                              <w:t>sécurisé</w:t>
                            </w:r>
                          </w:ins>
                        </w:p>
                      </w:txbxContent>
                    </v:textbox>
                  </v:rect>
                  <v:shape id="Freeform 270" o:spid="_x0000_s1170"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171"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17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173"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17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175"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17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177"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17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79"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80"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81" style="position:absolute;left:2806;top:16440;width:9957;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Pr>
                            <w:rPr>
                              <w:ins w:id="261" w:author="Aude SAINT-SAUVEUR" w:date="2024-09-16T17:27:00Z" w16du:dateUtc="2024-09-16T15:27:00Z"/>
                            </w:rPr>
                          </w:pPr>
                          <w:ins w:id="262" w:author="Aude SAINT-SAUVEUR" w:date="2024-09-16T17:27:00Z" w16du:dateUtc="2024-09-16T15:27:00Z">
                            <w:r>
                              <w:rPr>
                                <w:rFonts w:ascii="Helvetica 75 Bold" w:hAnsi="Helvetica 75 Bold" w:cs="Helvetica 75 Bold"/>
                                <w:b/>
                                <w:bCs/>
                                <w:color w:val="0033CC"/>
                                <w:lang w:val="en-US"/>
                              </w:rPr>
                              <w:t xml:space="preserve">Connecteur face </w:t>
                            </w:r>
                          </w:ins>
                        </w:p>
                      </w:txbxContent>
                    </v:textbox>
                  </v:rect>
                  <v:rect id="Rectangle 282" o:spid="_x0000_s1182" style="position:absolute;left:6172;top:17964;width:332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Pr>
                            <w:rPr>
                              <w:ins w:id="263" w:author="Aude SAINT-SAUVEUR" w:date="2024-09-16T17:27:00Z" w16du:dateUtc="2024-09-16T15:27:00Z"/>
                            </w:rPr>
                          </w:pPr>
                          <w:ins w:id="264" w:author="Aude SAINT-SAUVEUR" w:date="2024-09-16T17:27:00Z" w16du:dateUtc="2024-09-16T15:27:00Z">
                            <w:r>
                              <w:rPr>
                                <w:rFonts w:ascii="Helvetica 75 Bold" w:hAnsi="Helvetica 75 Bold" w:cs="Helvetica 75 Bold"/>
                                <w:b/>
                                <w:bCs/>
                                <w:color w:val="0033CC"/>
                                <w:lang w:val="en-US"/>
                              </w:rPr>
                              <w:t>avant</w:t>
                            </w:r>
                          </w:ins>
                        </w:p>
                      </w:txbxContent>
                    </v:textbox>
                  </v:rect>
                  <v:shape id="Freeform 283" o:spid="_x0000_s1183"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ins>
    </w:p>
    <w:p w14:paraId="3C49FFB2" w14:textId="77777777" w:rsidR="006C0942" w:rsidRPr="00A0017E" w:rsidRDefault="00B50942" w:rsidP="00B50942">
      <w:pPr>
        <w:pStyle w:val="Lgende"/>
        <w:jc w:val="center"/>
        <w:rPr>
          <w:rFonts w:ascii="Helvetica 55 Roman" w:hAnsi="Helvetica 55 Roman"/>
        </w:rPr>
      </w:pPr>
      <w:bookmarkStart w:id="26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26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266" w:name="_Toc79412028"/>
      <w:r w:rsidRPr="00A0017E">
        <w:rPr>
          <w:rFonts w:cs="Arial"/>
        </w:rPr>
        <w:t>Raccordement</w:t>
      </w:r>
      <w:r w:rsidRPr="00A0017E">
        <w:t xml:space="preserve"> coté Client Final</w:t>
      </w:r>
      <w:bookmarkEnd w:id="26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267" w:name="_Toc79412029"/>
      <w:r w:rsidRPr="00A0017E">
        <w:rPr>
          <w:rFonts w:ascii="Helvetica 55 Roman" w:hAnsi="Helvetica 55 Roman" w:cs="Arial"/>
        </w:rPr>
        <w:t>Raccordement client sur un PRE extérieur</w:t>
      </w:r>
      <w:bookmarkEnd w:id="26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26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26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84"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26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26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270" w:name="_Toc511061270"/>
      <w:bookmarkStart w:id="271" w:name="_Toc511061317"/>
      <w:bookmarkStart w:id="272" w:name="_Toc511061271"/>
      <w:bookmarkStart w:id="273" w:name="_Toc511061318"/>
      <w:bookmarkStart w:id="274" w:name="_Toc511061272"/>
      <w:bookmarkStart w:id="275" w:name="_Toc511061319"/>
      <w:bookmarkStart w:id="276" w:name="_Toc511061273"/>
      <w:bookmarkStart w:id="277" w:name="_Toc511061320"/>
      <w:bookmarkStart w:id="278" w:name="_Toc511061274"/>
      <w:bookmarkStart w:id="279" w:name="_Toc511061321"/>
      <w:bookmarkStart w:id="280" w:name="_Toc511061275"/>
      <w:bookmarkStart w:id="281" w:name="_Toc511061322"/>
      <w:bookmarkStart w:id="282" w:name="_Toc511061276"/>
      <w:bookmarkStart w:id="283" w:name="_Toc511061323"/>
      <w:bookmarkStart w:id="284" w:name="_Toc511061277"/>
      <w:bookmarkStart w:id="285" w:name="_Toc511061324"/>
      <w:bookmarkStart w:id="286" w:name="_Toc511061278"/>
      <w:bookmarkStart w:id="287" w:name="_Toc511061325"/>
      <w:bookmarkStart w:id="288" w:name="_Toc79412030"/>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A0017E">
        <w:rPr>
          <w:rFonts w:ascii="Helvetica 55 Roman" w:hAnsi="Helvetica 55 Roman" w:cs="Arial"/>
        </w:rPr>
        <w:t>Raccordement client sur un PRE intérieur</w:t>
      </w:r>
      <w:bookmarkEnd w:id="28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28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28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290" w:name="_Toc252526544"/>
      <w:r w:rsidRPr="00A0017E">
        <w:rPr>
          <w:rFonts w:ascii="Helvetica 55 Roman" w:hAnsi="Helvetica 55 Roman" w:cs="Arial"/>
        </w:rPr>
        <w:t>Réutilisation d'un fourreau existant, libre ou occupé</w:t>
      </w:r>
      <w:bookmarkEnd w:id="29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291" w:name="_Toc170708784"/>
      <w:bookmarkStart w:id="292" w:name="_Toc252526545"/>
      <w:r w:rsidRPr="00A0017E">
        <w:rPr>
          <w:rFonts w:ascii="Helvetica 55 Roman" w:hAnsi="Helvetica 55 Roman" w:cs="Arial"/>
        </w:rPr>
        <w:t>Réutilisation d'une goulotte</w:t>
      </w:r>
      <w:bookmarkEnd w:id="291"/>
      <w:bookmarkEnd w:id="29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293" w:name="_Toc170708785"/>
      <w:bookmarkStart w:id="294" w:name="_Toc252526546"/>
      <w:r w:rsidRPr="00A0017E">
        <w:rPr>
          <w:rFonts w:ascii="Helvetica 55 Roman" w:hAnsi="Helvetica 55 Roman" w:cs="Arial"/>
        </w:rPr>
        <w:t>Passage du câble en apparent</w:t>
      </w:r>
      <w:bookmarkEnd w:id="293"/>
      <w:bookmarkEnd w:id="29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295" w:name="_Toc367092861"/>
      <w:bookmarkStart w:id="296" w:name="_Toc459733687"/>
      <w:bookmarkStart w:id="29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295"/>
      <w:bookmarkEnd w:id="296"/>
      <w:bookmarkEnd w:id="297"/>
    </w:p>
    <w:p w14:paraId="2473EAFF" w14:textId="77777777" w:rsidR="00FE2954" w:rsidRPr="00A0017E" w:rsidRDefault="00CE4238" w:rsidP="009B0080">
      <w:pPr>
        <w:jc w:val="both"/>
        <w:rPr>
          <w:del w:id="298" w:author="Aude SAINT-SAUVEUR" w:date="2024-09-16T17:27:00Z" w16du:dateUtc="2024-09-16T15:27:00Z"/>
          <w:rFonts w:ascii="Helvetica 55 Roman" w:eastAsia="MS Mincho" w:hAnsi="Helvetica 55 Roman" w:cs="Arial"/>
          <w:lang w:eastAsia="ja-JP"/>
        </w:rPr>
      </w:pPr>
      <w:del w:id="299" w:author="Aude SAINT-SAUVEUR" w:date="2024-09-16T17:27:00Z" w16du:dateUtc="2024-09-16T15:27:00Z">
        <w:r w:rsidRPr="00A0017E">
          <w:rPr>
            <w:rFonts w:ascii="Helvetica 55 Roman" w:hAnsi="Helvetica 55 Roman" w:cs="Arial"/>
          </w:rPr>
          <w:delText>La pose d’un  Dispositif de Terminaison Intérieur Optique (DTIO) est réalisée à l’entrée du site Client Final</w:delText>
        </w:r>
        <w:r w:rsidR="008809DA" w:rsidRPr="00A0017E">
          <w:rPr>
            <w:rFonts w:ascii="Helvetica 55 Roman" w:hAnsi="Helvetica 55 Roman" w:cs="Arial"/>
          </w:rPr>
          <w:delText xml:space="preserve"> </w:delText>
        </w:r>
        <w:r w:rsidRPr="00A0017E">
          <w:rPr>
            <w:rFonts w:ascii="Helvetica 55 Roman" w:hAnsi="Helvetica 55 Roman" w:cs="Arial"/>
          </w:rPr>
          <w:delText>: il permet entre autre de faire un changement de câble de type extérieur en câble de type intérieur</w:delText>
        </w:r>
        <w:r w:rsidR="00D01B27" w:rsidRPr="00A0017E">
          <w:rPr>
            <w:rFonts w:ascii="Helvetica 55 Roman" w:hAnsi="Helvetica 55 Roman" w:cs="Arial"/>
          </w:rPr>
          <w:delText>.</w:delText>
        </w:r>
      </w:del>
    </w:p>
    <w:p w14:paraId="06CAF483" w14:textId="77777777" w:rsidR="0085432D" w:rsidRDefault="0085432D" w:rsidP="009B0080">
      <w:pPr>
        <w:jc w:val="both"/>
        <w:rPr>
          <w:ins w:id="300" w:author="Aude SAINT-SAUVEUR" w:date="2024-09-16T17:27:00Z" w16du:dateUtc="2024-09-16T15:27:00Z"/>
          <w:rFonts w:ascii="Helvetica 55 Roman" w:hAnsi="Helvetica 55 Roman" w:cs="Arial"/>
        </w:rPr>
      </w:pPr>
    </w:p>
    <w:p w14:paraId="397397E3" w14:textId="77777777" w:rsidR="0085432D" w:rsidRDefault="0085432D" w:rsidP="0085432D">
      <w:pPr>
        <w:rPr>
          <w:ins w:id="301" w:author="Aude SAINT-SAUVEUR" w:date="2024-09-16T17:27:00Z" w16du:dateUtc="2024-09-16T15:27:00Z"/>
          <w:rFonts w:ascii="Helvetica 55 Roman" w:hAnsi="Helvetica 55 Roman"/>
          <w:szCs w:val="24"/>
        </w:rPr>
      </w:pPr>
      <w:ins w:id="302" w:author="Aude SAINT-SAUVEUR" w:date="2024-09-16T17:27:00Z" w16du:dateUtc="2024-09-16T15:27:00Z">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ins>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55383ECE" w14:textId="77777777" w:rsidR="007E1CA5" w:rsidRPr="00534497" w:rsidRDefault="007E1CA5" w:rsidP="007E1CA5">
      <w:pPr>
        <w:rPr>
          <w:ins w:id="303" w:author="Aude SAINT-SAUVEUR" w:date="2024-09-16T17:27:00Z" w16du:dateUtc="2024-09-16T15:27:00Z"/>
          <w:rFonts w:ascii="Helvetica 55 Roman" w:hAnsi="Helvetica 55 Roman"/>
          <w:szCs w:val="24"/>
        </w:rPr>
      </w:pPr>
      <w:ins w:id="304" w:author="Aude SAINT-SAUVEUR" w:date="2024-09-16T17:27:00Z" w16du:dateUtc="2024-09-16T15:27:00Z">
        <w:r w:rsidRPr="00534497">
          <w:rPr>
            <w:rFonts w:ascii="Helvetica 55 Roman" w:hAnsi="Helvetica 55 Roman"/>
            <w:szCs w:val="24"/>
          </w:rPr>
          <w:t xml:space="preserve">Un Plan d’Opération Client (POC) sera réalisé afin de définir : </w:t>
        </w:r>
      </w:ins>
    </w:p>
    <w:p w14:paraId="69CE50E1" w14:textId="77777777" w:rsidR="007E1CA5" w:rsidRDefault="007E1CA5" w:rsidP="007E1CA5">
      <w:pPr>
        <w:pStyle w:val="Paragraphedeliste"/>
        <w:numPr>
          <w:ilvl w:val="4"/>
          <w:numId w:val="49"/>
        </w:numPr>
        <w:tabs>
          <w:tab w:val="clear" w:pos="4308"/>
        </w:tabs>
        <w:spacing w:before="120"/>
        <w:ind w:left="567" w:hanging="283"/>
        <w:jc w:val="both"/>
        <w:rPr>
          <w:ins w:id="305" w:author="Aude SAINT-SAUVEUR" w:date="2024-09-16T17:27:00Z" w16du:dateUtc="2024-09-16T15:27:00Z"/>
        </w:rPr>
      </w:pPr>
      <w:ins w:id="306" w:author="Aude SAINT-SAUVEUR" w:date="2024-09-16T17:27:00Z" w16du:dateUtc="2024-09-16T15:27:00Z">
        <w:r>
          <w:t>les travaux à réaliser par l'Opérateur sur chaque Site Client Final Entreprise à raccorder au réseau Orange afin que chaque Site Client Final Entreprise réponde aux conditions particulières ou générales d'environnement définies dans le présent document ;</w:t>
        </w:r>
      </w:ins>
    </w:p>
    <w:p w14:paraId="2B01C518" w14:textId="77777777" w:rsidR="007E1CA5" w:rsidRDefault="007E1CA5" w:rsidP="007E1CA5">
      <w:pPr>
        <w:pStyle w:val="Paragraphedeliste"/>
        <w:numPr>
          <w:ilvl w:val="4"/>
          <w:numId w:val="49"/>
        </w:numPr>
        <w:tabs>
          <w:tab w:val="clear" w:pos="4308"/>
        </w:tabs>
        <w:spacing w:before="120"/>
        <w:ind w:left="567" w:hanging="283"/>
        <w:jc w:val="both"/>
        <w:rPr>
          <w:ins w:id="307" w:author="Aude SAINT-SAUVEUR" w:date="2024-09-16T17:27:00Z" w16du:dateUtc="2024-09-16T15:27:00Z"/>
        </w:rPr>
      </w:pPr>
      <w:ins w:id="308" w:author="Aude SAINT-SAUVEUR" w:date="2024-09-16T17:27:00Z" w16du:dateUtc="2024-09-16T15:27:00Z">
        <w:r>
          <w:t>La distance de la Desserte Interne et, si nécessaire, les conditions non standards de sa réalisation (par exemple : utilisation d’une nacelle si intervention en hauteur).</w:t>
        </w:r>
      </w:ins>
    </w:p>
    <w:p w14:paraId="7DF2FF22" w14:textId="77777777" w:rsidR="007E1CA5" w:rsidRPr="00534497" w:rsidRDefault="007E1CA5" w:rsidP="007E1CA5">
      <w:pPr>
        <w:jc w:val="both"/>
        <w:rPr>
          <w:ins w:id="309" w:author="Aude SAINT-SAUVEUR" w:date="2024-09-16T17:27:00Z" w16du:dateUtc="2024-09-16T15:27:00Z"/>
          <w:rFonts w:ascii="Helvetica 55 Roman" w:hAnsi="Helvetica 55 Roman"/>
          <w:szCs w:val="24"/>
        </w:rPr>
      </w:pPr>
    </w:p>
    <w:p w14:paraId="6E32BE40" w14:textId="77777777" w:rsidR="007E1CA5" w:rsidRPr="00C71FCD" w:rsidRDefault="007E1CA5" w:rsidP="007E1CA5">
      <w:pPr>
        <w:rPr>
          <w:ins w:id="310" w:author="Aude SAINT-SAUVEUR" w:date="2024-09-16T17:27:00Z" w16du:dateUtc="2024-09-16T15:27:00Z"/>
          <w:rFonts w:ascii="Helvetica 55 Roman" w:hAnsi="Helvetica 55 Roman"/>
          <w:szCs w:val="24"/>
        </w:rPr>
      </w:pPr>
      <w:ins w:id="311" w:author="Aude SAINT-SAUVEUR" w:date="2024-09-16T17:27:00Z" w16du:dateUtc="2024-09-16T15:27:00Z">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ins>
    </w:p>
    <w:p w14:paraId="70D862E2" w14:textId="77777777" w:rsidR="005E41F6" w:rsidRDefault="007E1CA5" w:rsidP="005E41F6">
      <w:pPr>
        <w:numPr>
          <w:ilvl w:val="4"/>
          <w:numId w:val="49"/>
        </w:numPr>
        <w:tabs>
          <w:tab w:val="clear" w:pos="4308"/>
        </w:tabs>
        <w:spacing w:after="0"/>
        <w:ind w:left="567" w:hanging="141"/>
        <w:rPr>
          <w:ins w:id="312" w:author="Aude SAINT-SAUVEUR" w:date="2024-09-16T17:27:00Z" w16du:dateUtc="2024-09-16T15:27:00Z"/>
          <w:rFonts w:ascii="Helvetica 55 Roman" w:hAnsi="Helvetica 55 Roman"/>
          <w:szCs w:val="24"/>
        </w:rPr>
      </w:pPr>
      <w:ins w:id="313" w:author="Aude SAINT-SAUVEUR" w:date="2024-09-16T17:27:00Z" w16du:dateUtc="2024-09-16T15:27:00Z">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ins>
    </w:p>
    <w:p w14:paraId="72D53F68" w14:textId="39A45833" w:rsidR="007E1CA5" w:rsidRPr="005E41F6" w:rsidRDefault="007E1CA5" w:rsidP="005E41F6">
      <w:pPr>
        <w:numPr>
          <w:ilvl w:val="4"/>
          <w:numId w:val="49"/>
        </w:numPr>
        <w:tabs>
          <w:tab w:val="clear" w:pos="4308"/>
        </w:tabs>
        <w:spacing w:after="0"/>
        <w:ind w:left="567" w:hanging="141"/>
        <w:rPr>
          <w:ins w:id="314" w:author="Aude SAINT-SAUVEUR" w:date="2024-09-16T17:27:00Z" w16du:dateUtc="2024-09-16T15:27:00Z"/>
          <w:rFonts w:ascii="Helvetica 55 Roman" w:hAnsi="Helvetica 55 Roman"/>
          <w:szCs w:val="24"/>
        </w:rPr>
      </w:pPr>
      <w:ins w:id="315" w:author="Aude SAINT-SAUVEUR" w:date="2024-09-16T17:27:00Z" w16du:dateUtc="2024-09-16T15:27:00Z">
        <w:r w:rsidRPr="005E41F6">
          <w:rPr>
            <w:rFonts w:ascii="Helvetica 55 Roman" w:hAnsi="Helvetica 55 Roman"/>
            <w:szCs w:val="24"/>
          </w:rPr>
          <w:t>soit de réaliser lui-même l’installation de ce câble mono-fibre. La prestation d’installation du câble par l’Opérateur devra alors être conforme aux prescriptions décrites dans le POC</w:t>
        </w:r>
      </w:ins>
    </w:p>
    <w:p w14:paraId="4D7323FB" w14:textId="77777777" w:rsidR="007E1CA5" w:rsidRDefault="007E1CA5" w:rsidP="00CC3080">
      <w:pPr>
        <w:jc w:val="both"/>
        <w:rPr>
          <w:ins w:id="316" w:author="Aude SAINT-SAUVEUR" w:date="2024-09-16T17:27:00Z" w16du:dateUtc="2024-09-16T15:27:00Z"/>
          <w:rFonts w:ascii="Helvetica 55 Roman" w:hAnsi="Helvetica 55 Roman" w:cs="Arial"/>
        </w:rPr>
      </w:pPr>
    </w:p>
    <w:p w14:paraId="3C49FFF5" w14:textId="79EE7E60"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0E0AF9FA" w14:textId="77777777" w:rsidR="00FE2954" w:rsidRPr="00A0017E" w:rsidRDefault="00FE2954" w:rsidP="00FE2954">
      <w:pPr>
        <w:autoSpaceDE w:val="0"/>
        <w:autoSpaceDN w:val="0"/>
        <w:adjustRightInd w:val="0"/>
        <w:rPr>
          <w:del w:id="317" w:author="Aude SAINT-SAUVEUR" w:date="2024-09-16T17:27:00Z" w16du:dateUtc="2024-09-16T15:27:00Z"/>
          <w:rFonts w:ascii="Helvetica 55 Roman" w:eastAsia="MS Mincho" w:hAnsi="Helvetica 55 Roman" w:cs="Arial"/>
          <w:lang w:eastAsia="ja-JP"/>
        </w:rPr>
      </w:pPr>
    </w:p>
    <w:p w14:paraId="5624AE48" w14:textId="77777777" w:rsidR="00FE2954" w:rsidRPr="00A0017E" w:rsidRDefault="00FE2954" w:rsidP="00CC3080">
      <w:pPr>
        <w:autoSpaceDE w:val="0"/>
        <w:autoSpaceDN w:val="0"/>
        <w:adjustRightInd w:val="0"/>
        <w:jc w:val="both"/>
        <w:rPr>
          <w:del w:id="318" w:author="Aude SAINT-SAUVEUR" w:date="2024-09-16T17:27:00Z" w16du:dateUtc="2024-09-16T15:27:00Z"/>
          <w:rFonts w:ascii="Helvetica 55 Roman" w:eastAsia="MS Mincho" w:hAnsi="Helvetica 55 Roman" w:cs="Arial"/>
          <w:lang w:eastAsia="ja-JP"/>
        </w:rPr>
      </w:pPr>
      <w:del w:id="319" w:author="Aude SAINT-SAUVEUR" w:date="2024-09-16T17:27:00Z" w16du:dateUtc="2024-09-16T15:27:00Z">
        <w:r w:rsidRPr="00A0017E">
          <w:rPr>
            <w:rFonts w:ascii="Helvetica 55 Roman" w:eastAsia="MS Mincho" w:hAnsi="Helvetica 55 Roman" w:cs="Arial"/>
            <w:lang w:eastAsia="ja-JP"/>
          </w:rPr>
          <w:delText xml:space="preserve">Dans le cas où les conditions de branchement ne répondent pas aux critères ci-dessus, une étude de faisabilité et l’établissement d’un devis pour les travaux seront effectués par </w:delText>
        </w:r>
        <w:r w:rsidR="00A12C77" w:rsidRPr="00A0017E">
          <w:rPr>
            <w:rFonts w:ascii="Helvetica 55 Roman" w:eastAsia="MS Mincho" w:hAnsi="Helvetica 55 Roman" w:cs="Arial"/>
            <w:lang w:eastAsia="ja-JP"/>
          </w:rPr>
          <w:delText>RIP FTTX</w:delText>
        </w:r>
        <w:r w:rsidR="008809DA" w:rsidRPr="00A0017E">
          <w:rPr>
            <w:rFonts w:ascii="Helvetica 55 Roman" w:eastAsia="MS Mincho" w:hAnsi="Helvetica 55 Roman" w:cs="Arial"/>
            <w:lang w:eastAsia="ja-JP"/>
          </w:rPr>
          <w:delText>.</w:delText>
        </w:r>
        <w:r w:rsidR="00F10663" w:rsidRPr="00A0017E">
          <w:rPr>
            <w:rFonts w:ascii="Helvetica 55 Roman" w:eastAsia="MS Mincho" w:hAnsi="Helvetica 55 Roman" w:cs="Arial"/>
            <w:lang w:eastAsia="ja-JP"/>
          </w:rPr>
          <w:delText xml:space="preserve"> </w:delText>
        </w:r>
      </w:del>
    </w:p>
    <w:p w14:paraId="583EDE6A" w14:textId="77777777" w:rsidR="004013C4" w:rsidRPr="00A0017E" w:rsidRDefault="004013C4" w:rsidP="00CC3080">
      <w:pPr>
        <w:autoSpaceDE w:val="0"/>
        <w:autoSpaceDN w:val="0"/>
        <w:adjustRightInd w:val="0"/>
        <w:jc w:val="both"/>
        <w:rPr>
          <w:del w:id="320" w:author="Aude SAINT-SAUVEUR" w:date="2024-09-16T17:27:00Z" w16du:dateUtc="2024-09-16T15:27:00Z"/>
          <w:rFonts w:ascii="Helvetica 55 Roman" w:eastAsia="MS Mincho" w:hAnsi="Helvetica 55 Roman" w:cs="Arial"/>
          <w:lang w:eastAsia="ja-JP"/>
        </w:rPr>
      </w:pPr>
    </w:p>
    <w:p w14:paraId="7EE775AD" w14:textId="77777777" w:rsidR="004013C4" w:rsidRPr="00A0017E" w:rsidRDefault="004013C4" w:rsidP="004013C4">
      <w:pPr>
        <w:spacing w:before="120" w:after="0"/>
        <w:jc w:val="both"/>
        <w:rPr>
          <w:del w:id="321" w:author="Aude SAINT-SAUVEUR" w:date="2024-09-16T17:27:00Z" w16du:dateUtc="2024-09-16T15:27:00Z"/>
          <w:rFonts w:ascii="Helvetica 55 Roman" w:hAnsi="Helvetica 55 Roman" w:cs="Arial"/>
        </w:rPr>
      </w:pPr>
      <w:del w:id="322" w:author="Aude SAINT-SAUVEUR" w:date="2024-09-16T17:27:00Z" w16du:dateUtc="2024-09-16T15:27:00Z">
        <w:r w:rsidRPr="00A0017E">
          <w:rPr>
            <w:rFonts w:ascii="Helvetica 55 Roman" w:hAnsi="Helvetica 55 Roman" w:cs="Arial"/>
          </w:rPr>
          <w:delText>Sur le domaine privé du Site Client Final, les câblages reliant :</w:delText>
        </w:r>
      </w:del>
    </w:p>
    <w:p w14:paraId="109A60A4" w14:textId="77777777" w:rsidR="004013C4" w:rsidRPr="00A0017E" w:rsidRDefault="004013C4" w:rsidP="004013C4">
      <w:pPr>
        <w:numPr>
          <w:ilvl w:val="0"/>
          <w:numId w:val="48"/>
        </w:numPr>
        <w:spacing w:after="0"/>
        <w:jc w:val="both"/>
        <w:rPr>
          <w:del w:id="323" w:author="Aude SAINT-SAUVEUR" w:date="2024-09-16T17:27:00Z" w16du:dateUtc="2024-09-16T15:27:00Z"/>
          <w:rFonts w:ascii="Helvetica 55 Roman" w:hAnsi="Helvetica 55 Roman" w:cs="Arial"/>
        </w:rPr>
      </w:pPr>
      <w:del w:id="324" w:author="Aude SAINT-SAUVEUR" w:date="2024-09-16T17:27:00Z" w16du:dateUtc="2024-09-16T15:27:00Z">
        <w:r w:rsidRPr="00A0017E">
          <w:rPr>
            <w:rFonts w:ascii="Helvetica 55 Roman" w:hAnsi="Helvetica 55 Roman" w:cs="Arial"/>
          </w:rPr>
          <w:delText xml:space="preserve">l'Interface de Service de </w:delText>
        </w:r>
        <w:r w:rsidR="00A12C77" w:rsidRPr="00A0017E">
          <w:rPr>
            <w:rFonts w:ascii="Helvetica 55 Roman" w:hAnsi="Helvetica 55 Roman" w:cs="Arial"/>
          </w:rPr>
          <w:delText>RIP FTTX</w:delText>
        </w:r>
        <w:r w:rsidRPr="00A0017E">
          <w:rPr>
            <w:rFonts w:ascii="Helvetica 55 Roman" w:hAnsi="Helvetica 55 Roman" w:cs="Arial"/>
          </w:rPr>
          <w:delText xml:space="preserve"> à l'Équipement Opérateur, </w:delText>
        </w:r>
      </w:del>
    </w:p>
    <w:p w14:paraId="0D7A318C" w14:textId="77777777" w:rsidR="004013C4" w:rsidRPr="00A0017E" w:rsidRDefault="004013C4" w:rsidP="004013C4">
      <w:pPr>
        <w:numPr>
          <w:ilvl w:val="0"/>
          <w:numId w:val="48"/>
        </w:numPr>
        <w:spacing w:after="0"/>
        <w:jc w:val="both"/>
        <w:rPr>
          <w:del w:id="325" w:author="Aude SAINT-SAUVEUR" w:date="2024-09-16T17:27:00Z" w16du:dateUtc="2024-09-16T15:27:00Z"/>
          <w:rFonts w:ascii="Helvetica 55 Roman" w:hAnsi="Helvetica 55 Roman" w:cs="Arial"/>
        </w:rPr>
      </w:pPr>
      <w:del w:id="326" w:author="Aude SAINT-SAUVEUR" w:date="2024-09-16T17:27:00Z" w16du:dateUtc="2024-09-16T15:27:00Z">
        <w:r w:rsidRPr="00A0017E">
          <w:rPr>
            <w:rFonts w:ascii="Helvetica 55 Roman" w:hAnsi="Helvetica 55 Roman" w:cs="Arial"/>
          </w:rPr>
          <w:delText xml:space="preserve">le Point d'Entrée du Site à l’Interface de Service de </w:delText>
        </w:r>
        <w:r w:rsidR="00A12C77" w:rsidRPr="00A0017E">
          <w:rPr>
            <w:rFonts w:ascii="Helvetica 55 Roman" w:hAnsi="Helvetica 55 Roman" w:cs="Arial"/>
          </w:rPr>
          <w:delText>RIP FTTX</w:delText>
        </w:r>
        <w:r w:rsidRPr="00A0017E">
          <w:rPr>
            <w:rFonts w:ascii="Helvetica 55 Roman" w:hAnsi="Helvetica 55 Roman" w:cs="Arial"/>
          </w:rPr>
          <w:delText xml:space="preserve">, </w:delText>
        </w:r>
      </w:del>
    </w:p>
    <w:p w14:paraId="3C49FFF6" w14:textId="23CB83A7" w:rsidR="00FE2954" w:rsidRPr="00A0017E" w:rsidRDefault="004013C4" w:rsidP="00FE2954">
      <w:pPr>
        <w:autoSpaceDE w:val="0"/>
        <w:autoSpaceDN w:val="0"/>
        <w:adjustRightInd w:val="0"/>
        <w:rPr>
          <w:rFonts w:ascii="Helvetica 55 Roman" w:eastAsia="MS Mincho" w:hAnsi="Helvetica 55 Roman" w:cs="Arial"/>
          <w:lang w:eastAsia="ja-JP"/>
        </w:rPr>
        <w:pPrChange w:id="327" w:author="Aude SAINT-SAUVEUR" w:date="2024-09-16T17:27:00Z" w16du:dateUtc="2024-09-16T15:27:00Z">
          <w:pPr>
            <w:spacing w:before="120" w:after="0"/>
            <w:jc w:val="both"/>
          </w:pPr>
        </w:pPrChange>
      </w:pPr>
      <w:del w:id="328" w:author="Aude SAINT-SAUVEUR" w:date="2024-09-16T17:27:00Z" w16du:dateUtc="2024-09-16T15:27:00Z">
        <w:r w:rsidRPr="00A0017E">
          <w:rPr>
            <w:rFonts w:ascii="Helvetica 55 Roman" w:hAnsi="Helvetica 55 Roman" w:cs="Arial"/>
          </w:rPr>
          <w:delText xml:space="preserve">sont désignés sous le vocable de </w:delText>
        </w:r>
        <w:r w:rsidRPr="00A0017E">
          <w:rPr>
            <w:rFonts w:ascii="Helvetica 55 Roman" w:hAnsi="Helvetica 55 Roman" w:cs="Arial"/>
            <w:b/>
          </w:rPr>
          <w:delText>dessertes internes</w:delText>
        </w:r>
        <w:r w:rsidRPr="00A0017E">
          <w:rPr>
            <w:rFonts w:ascii="Helvetica 55 Roman" w:hAnsi="Helvetica 55 Roman" w:cs="Arial"/>
          </w:rPr>
          <w:delText xml:space="preserve">, (respectivement, desserte interne côté Équipement Opérateur, desserte côté réseau </w:delText>
        </w:r>
        <w:r w:rsidR="00A12C77" w:rsidRPr="00A0017E">
          <w:rPr>
            <w:rFonts w:ascii="Helvetica 55 Roman" w:hAnsi="Helvetica 55 Roman" w:cs="Arial"/>
          </w:rPr>
          <w:delText>RIP FTTX</w:delText>
        </w:r>
        <w:r w:rsidRPr="00A0017E">
          <w:rPr>
            <w:rFonts w:ascii="Helvetica 55 Roman" w:hAnsi="Helvetica 55 Roman" w:cs="Arial"/>
          </w:rPr>
          <w:delText>). La desserte interne coté Opérateur est sous la responsabilité de l'Opérateur.</w:delText>
        </w:r>
      </w:del>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85"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86"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87"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88"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89"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90"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91"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92"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93"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94"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95"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96"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97"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98"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99"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329"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200"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201"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202"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329"/>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330"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330"/>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05F3DC8B" w:rsidR="001F7792" w:rsidRPr="00A0017E" w:rsidRDefault="008809DA" w:rsidP="00EB57E2">
      <w:pPr>
        <w:pStyle w:val="Titre1"/>
      </w:pPr>
      <w:bookmarkStart w:id="331" w:name="_Toc459733688"/>
      <w:r w:rsidRPr="00A0017E">
        <w:br w:type="page"/>
      </w:r>
      <w:bookmarkStart w:id="332" w:name="_Toc79412032"/>
      <w:r w:rsidR="00105805" w:rsidRPr="00A0017E">
        <w:t>Caracteristiques</w:t>
      </w:r>
      <w:r w:rsidR="00925AFA" w:rsidRPr="00A0017E">
        <w:t xml:space="preserve"> techniques</w:t>
      </w:r>
      <w:bookmarkEnd w:id="331"/>
      <w:bookmarkEnd w:id="332"/>
      <w:r w:rsidR="00925AFA" w:rsidRPr="00A0017E">
        <w:t xml:space="preserve"> </w:t>
      </w:r>
    </w:p>
    <w:p w14:paraId="3C4A0022" w14:textId="77777777" w:rsidR="003A10F4" w:rsidRPr="00A0017E" w:rsidRDefault="003A10F4" w:rsidP="0016770A">
      <w:pPr>
        <w:pStyle w:val="Titre2"/>
      </w:pPr>
      <w:r w:rsidRPr="00A0017E">
        <w:t> </w:t>
      </w:r>
      <w:bookmarkStart w:id="333" w:name="_Toc459733689"/>
      <w:bookmarkStart w:id="334" w:name="_Toc79412033"/>
      <w:r w:rsidR="00020B3E" w:rsidRPr="00A0017E">
        <w:t xml:space="preserve">Câbles </w:t>
      </w:r>
      <w:r w:rsidR="00B50942" w:rsidRPr="00A0017E">
        <w:t>optiques</w:t>
      </w:r>
      <w:bookmarkEnd w:id="333"/>
      <w:bookmarkEnd w:id="334"/>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335" w:name="_Toc459733691"/>
      <w:bookmarkStart w:id="336"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335"/>
      <w:r w:rsidRPr="00A0017E">
        <w:t xml:space="preserve"> </w:t>
      </w:r>
      <w:r w:rsidR="008809DA" w:rsidRPr="00A0017E">
        <w:t>du Service</w:t>
      </w:r>
      <w:bookmarkEnd w:id="336"/>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337" w:name="_Toc79412035"/>
      <w:r w:rsidRPr="00A0017E">
        <w:t>Activation</w:t>
      </w:r>
      <w:r w:rsidR="009340CA" w:rsidRPr="00A0017E">
        <w:t xml:space="preserve"> de la fibre  PAR l’opérateur</w:t>
      </w:r>
      <w:bookmarkEnd w:id="337"/>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4D74D" w14:textId="77777777" w:rsidR="00166BFA" w:rsidRDefault="00166BFA">
      <w:r>
        <w:separator/>
      </w:r>
    </w:p>
  </w:endnote>
  <w:endnote w:type="continuationSeparator" w:id="0">
    <w:p w14:paraId="073BFD58" w14:textId="77777777" w:rsidR="00166BFA" w:rsidRDefault="00166BFA">
      <w:r>
        <w:continuationSeparator/>
      </w:r>
    </w:p>
  </w:endnote>
  <w:endnote w:type="continuationNotice" w:id="1">
    <w:p w14:paraId="37D6C5B7" w14:textId="77777777" w:rsidR="00166BFA" w:rsidRDefault="00166B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CF643" w14:textId="77777777" w:rsidR="00166BFA" w:rsidRDefault="00166B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3" w14:textId="4714A3DC"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4" w14:textId="7C7BA8B8"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w:t>
    </w:r>
    <w:del w:id="338" w:author="Aude SAINT-SAUVEUR" w:date="2024-09-16T17:27:00Z" w16du:dateUtc="2024-09-16T15:27:00Z">
      <w:r w:rsidRPr="00AC4A34">
        <w:rPr>
          <w:rFonts w:ascii="Helvetica 55 Roman" w:hAnsi="Helvetica 55 Roman"/>
          <w:sz w:val="16"/>
          <w:szCs w:val="16"/>
        </w:rPr>
        <w:delText>1</w:delText>
      </w:r>
    </w:del>
    <w:ins w:id="339" w:author="Aude SAINT-SAUVEUR" w:date="2024-09-16T17:27:00Z" w16du:dateUtc="2024-09-16T15:27:00Z">
      <w:r w:rsidR="005E41F6">
        <w:rPr>
          <w:rFonts w:ascii="Helvetica 55 Roman" w:hAnsi="Helvetica 55 Roman"/>
          <w:sz w:val="16"/>
          <w:szCs w:val="16"/>
        </w:rPr>
        <w:t>2</w:t>
      </w:r>
    </w:ins>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7" w14:textId="38CFB7D2"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D765" w14:textId="77777777" w:rsidR="00166BFA" w:rsidRDefault="00166BFA">
      <w:r>
        <w:separator/>
      </w:r>
    </w:p>
  </w:footnote>
  <w:footnote w:type="continuationSeparator" w:id="0">
    <w:p w14:paraId="6E3F477F" w14:textId="77777777" w:rsidR="00166BFA" w:rsidRDefault="00166BFA">
      <w:r>
        <w:continuationSeparator/>
      </w:r>
    </w:p>
  </w:footnote>
  <w:footnote w:type="continuationNotice" w:id="1">
    <w:p w14:paraId="7A37220B" w14:textId="77777777" w:rsidR="00166BFA" w:rsidRDefault="00166B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8C46" w14:textId="77777777" w:rsidR="00166BFA" w:rsidRDefault="00166B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DBE4" w14:textId="77777777" w:rsidR="00166BFA" w:rsidRDefault="00166B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6"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0"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1"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8"/>
  </w:num>
  <w:num w:numId="2" w16cid:durableId="1281835674">
    <w:abstractNumId w:val="40"/>
  </w:num>
  <w:num w:numId="3" w16cid:durableId="358353916">
    <w:abstractNumId w:val="2"/>
  </w:num>
  <w:num w:numId="4" w16cid:durableId="1661957244">
    <w:abstractNumId w:val="30"/>
  </w:num>
  <w:num w:numId="5" w16cid:durableId="1236084962">
    <w:abstractNumId w:val="3"/>
  </w:num>
  <w:num w:numId="6" w16cid:durableId="696976731">
    <w:abstractNumId w:val="23"/>
  </w:num>
  <w:num w:numId="7" w16cid:durableId="2049796887">
    <w:abstractNumId w:val="10"/>
  </w:num>
  <w:num w:numId="8" w16cid:durableId="1968008319">
    <w:abstractNumId w:val="13"/>
  </w:num>
  <w:num w:numId="9" w16cid:durableId="103575322">
    <w:abstractNumId w:val="31"/>
  </w:num>
  <w:num w:numId="10" w16cid:durableId="950665938">
    <w:abstractNumId w:val="35"/>
  </w:num>
  <w:num w:numId="11" w16cid:durableId="1306204381">
    <w:abstractNumId w:val="6"/>
  </w:num>
  <w:num w:numId="12" w16cid:durableId="688527335">
    <w:abstractNumId w:val="26"/>
  </w:num>
  <w:num w:numId="13" w16cid:durableId="745996934">
    <w:abstractNumId w:val="41"/>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9"/>
  </w:num>
  <w:num w:numId="18" w16cid:durableId="1782528764">
    <w:abstractNumId w:val="7"/>
  </w:num>
  <w:num w:numId="19" w16cid:durableId="268859586">
    <w:abstractNumId w:val="25"/>
  </w:num>
  <w:num w:numId="20" w16cid:durableId="340013429">
    <w:abstractNumId w:val="16"/>
  </w:num>
  <w:num w:numId="21" w16cid:durableId="867068435">
    <w:abstractNumId w:val="34"/>
  </w:num>
  <w:num w:numId="22" w16cid:durableId="1363553958">
    <w:abstractNumId w:val="27"/>
  </w:num>
  <w:num w:numId="23" w16cid:durableId="963922993">
    <w:abstractNumId w:val="31"/>
  </w:num>
  <w:num w:numId="24" w16cid:durableId="634919063">
    <w:abstractNumId w:val="20"/>
  </w:num>
  <w:num w:numId="25" w16cid:durableId="707604500">
    <w:abstractNumId w:val="0"/>
  </w:num>
  <w:num w:numId="26" w16cid:durableId="1711345504">
    <w:abstractNumId w:val="31"/>
  </w:num>
  <w:num w:numId="27" w16cid:durableId="509418038">
    <w:abstractNumId w:val="21"/>
  </w:num>
  <w:num w:numId="28" w16cid:durableId="2019655603">
    <w:abstractNumId w:val="29"/>
  </w:num>
  <w:num w:numId="29" w16cid:durableId="1893540627">
    <w:abstractNumId w:val="33"/>
  </w:num>
  <w:num w:numId="30" w16cid:durableId="1664894305">
    <w:abstractNumId w:val="15"/>
  </w:num>
  <w:num w:numId="31" w16cid:durableId="1010762375">
    <w:abstractNumId w:val="39"/>
  </w:num>
  <w:num w:numId="32" w16cid:durableId="1766657463">
    <w:abstractNumId w:val="12"/>
  </w:num>
  <w:num w:numId="33" w16cid:durableId="1524904020">
    <w:abstractNumId w:val="22"/>
  </w:num>
  <w:num w:numId="34" w16cid:durableId="905341164">
    <w:abstractNumId w:val="36"/>
  </w:num>
  <w:num w:numId="35" w16cid:durableId="1498495474">
    <w:abstractNumId w:val="8"/>
  </w:num>
  <w:num w:numId="36" w16cid:durableId="745224843">
    <w:abstractNumId w:val="38"/>
  </w:num>
  <w:num w:numId="37" w16cid:durableId="1715084830">
    <w:abstractNumId w:val="11"/>
  </w:num>
  <w:num w:numId="38" w16cid:durableId="933903204">
    <w:abstractNumId w:val="14"/>
  </w:num>
  <w:num w:numId="39" w16cid:durableId="1591967123">
    <w:abstractNumId w:val="31"/>
  </w:num>
  <w:num w:numId="40" w16cid:durableId="809787701">
    <w:abstractNumId w:val="31"/>
  </w:num>
  <w:num w:numId="41" w16cid:durableId="1965885551">
    <w:abstractNumId w:val="32"/>
  </w:num>
  <w:num w:numId="42" w16cid:durableId="1700886478">
    <w:abstractNumId w:val="24"/>
  </w:num>
  <w:num w:numId="43" w16cid:durableId="23528425">
    <w:abstractNumId w:val="37"/>
  </w:num>
  <w:num w:numId="44" w16cid:durableId="1524519648">
    <w:abstractNumId w:val="18"/>
  </w:num>
  <w:num w:numId="45" w16cid:durableId="148791931">
    <w:abstractNumId w:val="17"/>
  </w:num>
  <w:num w:numId="46" w16cid:durableId="2072386451">
    <w:abstractNumId w:val="31"/>
  </w:num>
  <w:num w:numId="47" w16cid:durableId="944730638">
    <w:abstractNumId w:val="31"/>
  </w:num>
  <w:num w:numId="48" w16cid:durableId="2117406559">
    <w:abstractNumId w:val="4"/>
  </w:num>
  <w:num w:numId="49" w16cid:durableId="5939032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6537"/>
    <w:rsid w:val="00147BE5"/>
    <w:rsid w:val="001512C2"/>
    <w:rsid w:val="0015583A"/>
    <w:rsid w:val="0015740C"/>
    <w:rsid w:val="001623BE"/>
    <w:rsid w:val="00164AE9"/>
    <w:rsid w:val="00166BFA"/>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2946"/>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3A40"/>
    <w:rsid w:val="00374D1F"/>
    <w:rsid w:val="00376CE9"/>
    <w:rsid w:val="00387FBF"/>
    <w:rsid w:val="00390481"/>
    <w:rsid w:val="00390B34"/>
    <w:rsid w:val="003A10F4"/>
    <w:rsid w:val="003A4F61"/>
    <w:rsid w:val="003B1013"/>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1FE1"/>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E41F6"/>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1CA5"/>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432D"/>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19"/>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4B22"/>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806"/>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 w:type="paragraph" w:customStyle="1" w:styleId="listepuces1">
    <w:name w:val="liste à puces 1"/>
    <w:basedOn w:val="Normal"/>
    <w:qFormat/>
    <w:rsid w:val="007E1CA5"/>
    <w:pPr>
      <w:numPr>
        <w:numId w:val="49"/>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customXml/itemProps2.xml><?xml version="1.0" encoding="utf-8"?>
<ds:datastoreItem xmlns:ds="http://schemas.openxmlformats.org/officeDocument/2006/customXml" ds:itemID="{825E8DDF-1778-428E-A207-EBB98C245D3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DA72F236-70C3-41BA-B3C3-4B776248F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5.xml><?xml version="1.0" encoding="utf-8"?>
<ds:datastoreItem xmlns:ds="http://schemas.openxmlformats.org/officeDocument/2006/customXml" ds:itemID="{813490C3-70E5-4042-93B6-A44D2BE32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2097</Words>
  <Characters>12794</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14862</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1</cp:revision>
  <cp:lastPrinted>2017-01-09T13:33:00Z</cp:lastPrinted>
  <dcterms:created xsi:type="dcterms:W3CDTF">2022-06-23T12:09:00Z</dcterms:created>
  <dcterms:modified xsi:type="dcterms:W3CDTF">2024-09-16T15:27:00Z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